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9044F1" w:rsidRDefault="00096865" w:rsidP="00B46D58">
      <w:pPr>
        <w:pStyle w:val="BodyText"/>
        <w:widowControl w:val="0"/>
        <w:spacing w:after="160"/>
        <w:ind w:right="-7" w:firstLine="567"/>
        <w:jc w:val="right"/>
        <w:rPr>
          <w:rFonts w:ascii="GHEA Grapalat" w:hAnsi="GHEA Grapalat" w:cs="Sylfaen"/>
          <w:i/>
          <w:u w:val="single"/>
        </w:rPr>
      </w:pPr>
      <w:r w:rsidRPr="009044F1">
        <w:rPr>
          <w:rFonts w:ascii="GHEA Grapalat" w:hAnsi="GHEA Grapalat"/>
          <w:i/>
          <w:u w:val="single"/>
        </w:rPr>
        <w:t>Типовая форма</w:t>
      </w:r>
    </w:p>
    <w:p w:rsidR="00F7028D" w:rsidRPr="00941B11" w:rsidRDefault="00F7028D" w:rsidP="000A3D05">
      <w:pPr>
        <w:pStyle w:val="BodyTextIndent"/>
        <w:widowControl w:val="0"/>
        <w:spacing w:after="160" w:line="240" w:lineRule="auto"/>
        <w:ind w:firstLine="0"/>
        <w:jc w:val="center"/>
        <w:rPr>
          <w:rFonts w:ascii="GHEA Grapalat" w:hAnsi="GHEA Grapalat"/>
          <w:i w:val="0"/>
          <w:sz w:val="24"/>
          <w:szCs w:val="24"/>
        </w:rPr>
      </w:pPr>
    </w:p>
    <w:p w:rsidR="000A3D05" w:rsidRPr="009044F1" w:rsidRDefault="000A3D05" w:rsidP="000A3D05">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0A3D05" w:rsidRPr="009044F1" w:rsidRDefault="000A3D05" w:rsidP="000A3D05">
      <w:pPr>
        <w:pStyle w:val="BodyTextIndent"/>
        <w:widowControl w:val="0"/>
        <w:spacing w:after="160" w:line="240" w:lineRule="auto"/>
        <w:ind w:firstLine="0"/>
        <w:jc w:val="center"/>
        <w:rPr>
          <w:rFonts w:ascii="GHEA Grapalat" w:hAnsi="GHEA Grapalat"/>
          <w:i w:val="0"/>
          <w:sz w:val="24"/>
          <w:szCs w:val="24"/>
        </w:rPr>
      </w:pPr>
      <w:r w:rsidRPr="00E07BE8">
        <w:rPr>
          <w:rFonts w:ascii="GHEA Grapalat" w:hAnsi="GHEA Grapalat"/>
          <w:i w:val="0"/>
          <w:sz w:val="24"/>
          <w:szCs w:val="24"/>
        </w:rPr>
        <w:t>ЗАПРОС КОТИРОВКИ</w:t>
      </w:r>
    </w:p>
    <w:p w:rsidR="000A3D05" w:rsidRPr="00941B11" w:rsidRDefault="000A3D05" w:rsidP="000A3D05">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w:t>
      </w:r>
      <w:r w:rsidRPr="002F6E24">
        <w:rPr>
          <w:rFonts w:ascii="GHEA Grapalat" w:hAnsi="GHEA Grapalat"/>
          <w:i w:val="0"/>
          <w:sz w:val="24"/>
          <w:szCs w:val="24"/>
        </w:rPr>
        <w:t xml:space="preserve">ПО ЗАПРОСУ КОТИРОВОК ОТ </w:t>
      </w:r>
      <w:r w:rsidR="00E62E7F" w:rsidRPr="00136C12">
        <w:rPr>
          <w:rFonts w:ascii="GHEA Grapalat" w:hAnsi="GHEA Grapalat"/>
          <w:i w:val="0"/>
          <w:sz w:val="24"/>
          <w:szCs w:val="24"/>
        </w:rPr>
        <w:t>20</w:t>
      </w:r>
      <w:r w:rsidRPr="009027B8">
        <w:rPr>
          <w:rFonts w:ascii="GHEA Grapalat" w:hAnsi="GHEA Grapalat"/>
          <w:i w:val="0"/>
          <w:sz w:val="24"/>
          <w:szCs w:val="24"/>
        </w:rPr>
        <w:t>-ГО</w:t>
      </w:r>
      <w:r>
        <w:rPr>
          <w:rFonts w:ascii="GHEA Grapalat" w:hAnsi="GHEA Grapalat"/>
          <w:i w:val="0"/>
          <w:sz w:val="24"/>
          <w:szCs w:val="24"/>
        </w:rPr>
        <w:t xml:space="preserve"> </w:t>
      </w:r>
      <w:r w:rsidR="00941B11" w:rsidRPr="00941B11">
        <w:rPr>
          <w:rFonts w:ascii="GHEA Grapalat" w:hAnsi="GHEA Grapalat"/>
          <w:i w:val="0"/>
          <w:sz w:val="24"/>
          <w:szCs w:val="24"/>
        </w:rPr>
        <w:t xml:space="preserve">ЯНВАРЯ </w:t>
      </w:r>
      <w:r>
        <w:rPr>
          <w:rFonts w:ascii="GHEA Grapalat" w:hAnsi="GHEA Grapalat"/>
          <w:i w:val="0"/>
          <w:sz w:val="24"/>
          <w:szCs w:val="24"/>
        </w:rPr>
        <w:t>202</w:t>
      </w:r>
      <w:r w:rsidR="00941B11" w:rsidRPr="00941B11">
        <w:rPr>
          <w:rFonts w:ascii="GHEA Grapalat" w:hAnsi="GHEA Grapalat"/>
          <w:i w:val="0"/>
          <w:sz w:val="24"/>
          <w:szCs w:val="24"/>
        </w:rPr>
        <w:t>2</w:t>
      </w:r>
      <w:r w:rsidRPr="002F6E24">
        <w:rPr>
          <w:rFonts w:ascii="GHEA Grapalat" w:hAnsi="GHEA Grapalat"/>
          <w:i w:val="0"/>
          <w:sz w:val="24"/>
          <w:szCs w:val="24"/>
        </w:rPr>
        <w:t xml:space="preserve"> ГОДА N 1 РЕШЕНИЯ И ОПУБЛИКОВЫВАЕТСЯ</w:t>
      </w:r>
      <w:r>
        <w:rPr>
          <w:rFonts w:ascii="GHEA Grapalat" w:hAnsi="GHEA Grapalat"/>
          <w:sz w:val="22"/>
          <w:szCs w:val="22"/>
        </w:rPr>
        <w:br/>
      </w:r>
      <w:r>
        <w:rPr>
          <w:rFonts w:ascii="GHEA Grapalat" w:hAnsi="GHEA Grapalat"/>
          <w:i w:val="0"/>
          <w:sz w:val="24"/>
          <w:szCs w:val="24"/>
        </w:rPr>
        <w:t>КОД ПРОЦЕДУРЫ</w:t>
      </w:r>
      <w:r w:rsidRPr="004775ED">
        <w:rPr>
          <w:rFonts w:ascii="GHEA Grapalat" w:hAnsi="GHEA Grapalat"/>
          <w:i w:val="0"/>
          <w:sz w:val="24"/>
          <w:szCs w:val="24"/>
        </w:rPr>
        <w:t xml:space="preserve"> </w:t>
      </w:r>
      <w:r w:rsidRPr="002F6E24">
        <w:rPr>
          <w:rFonts w:ascii="GHEA Grapalat" w:hAnsi="GHEA Grapalat"/>
          <w:b/>
          <w:i w:val="0"/>
          <w:sz w:val="24"/>
          <w:szCs w:val="24"/>
          <w:lang w:val="en-US" w:eastAsia="en-US" w:bidi="ar-SA"/>
        </w:rPr>
        <w:t>IKVCIK</w:t>
      </w:r>
      <w:r w:rsidRPr="002F6E24">
        <w:rPr>
          <w:rFonts w:ascii="GHEA Grapalat" w:hAnsi="GHEA Grapalat"/>
          <w:b/>
          <w:i w:val="0"/>
          <w:sz w:val="24"/>
          <w:szCs w:val="24"/>
          <w:lang w:eastAsia="en-US" w:bidi="ar-SA"/>
        </w:rPr>
        <w:t xml:space="preserve">- </w:t>
      </w:r>
      <w:r w:rsidRPr="002F6E24">
        <w:rPr>
          <w:rFonts w:ascii="GHEA Grapalat" w:hAnsi="GHEA Grapalat"/>
          <w:b/>
          <w:i w:val="0"/>
          <w:sz w:val="24"/>
          <w:szCs w:val="24"/>
          <w:lang w:val="en-AU" w:eastAsia="en-US" w:bidi="ar-SA"/>
        </w:rPr>
        <w:t>GHTSDZB</w:t>
      </w:r>
      <w:r>
        <w:rPr>
          <w:rFonts w:ascii="GHEA Grapalat" w:hAnsi="GHEA Grapalat"/>
          <w:b/>
          <w:i w:val="0"/>
          <w:sz w:val="24"/>
          <w:szCs w:val="24"/>
          <w:lang w:eastAsia="en-US" w:bidi="ar-SA"/>
        </w:rPr>
        <w:t>- 2</w:t>
      </w:r>
      <w:r w:rsidRPr="000A3D05">
        <w:rPr>
          <w:rFonts w:ascii="GHEA Grapalat" w:hAnsi="GHEA Grapalat"/>
          <w:b/>
          <w:i w:val="0"/>
          <w:sz w:val="24"/>
          <w:szCs w:val="24"/>
          <w:lang w:eastAsia="en-US" w:bidi="ar-SA"/>
        </w:rPr>
        <w:t>2</w:t>
      </w:r>
      <w:r w:rsidRPr="002F6E24">
        <w:rPr>
          <w:rFonts w:ascii="GHEA Grapalat" w:hAnsi="GHEA Grapalat"/>
          <w:b/>
          <w:i w:val="0"/>
          <w:sz w:val="24"/>
          <w:szCs w:val="24"/>
          <w:lang w:eastAsia="en-US" w:bidi="ar-SA"/>
        </w:rPr>
        <w:t>/0</w:t>
      </w:r>
      <w:r w:rsidR="00941B11" w:rsidRPr="00941B11">
        <w:rPr>
          <w:rFonts w:ascii="GHEA Grapalat" w:hAnsi="GHEA Grapalat"/>
          <w:b/>
          <w:i w:val="0"/>
          <w:sz w:val="24"/>
          <w:szCs w:val="24"/>
          <w:lang w:eastAsia="en-US" w:bidi="ar-SA"/>
        </w:rPr>
        <w:t>6</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0A3D05" w:rsidRPr="004A7C5D" w:rsidRDefault="00F26E0B" w:rsidP="00941B11">
      <w:pPr>
        <w:pStyle w:val="BodyTextIndent"/>
        <w:widowControl w:val="0"/>
        <w:tabs>
          <w:tab w:val="left" w:pos="0"/>
        </w:tabs>
        <w:spacing w:line="240" w:lineRule="auto"/>
        <w:ind w:left="-567" w:firstLine="0"/>
        <w:jc w:val="left"/>
        <w:rPr>
          <w:rFonts w:ascii="GHEA Grapalat" w:hAnsi="GHEA Grapalat"/>
          <w:i w:val="0"/>
          <w:sz w:val="24"/>
          <w:szCs w:val="24"/>
        </w:rPr>
      </w:pPr>
      <w:r w:rsidRPr="00F26E0B">
        <w:rPr>
          <w:rFonts w:ascii="GHEA Grapalat" w:hAnsi="GHEA Grapalat"/>
          <w:i w:val="0"/>
          <w:sz w:val="24"/>
          <w:szCs w:val="24"/>
        </w:rPr>
        <w:t xml:space="preserve">     </w:t>
      </w:r>
      <w:r w:rsidR="000A3D05" w:rsidRPr="009044F1">
        <w:rPr>
          <w:rFonts w:ascii="GHEA Grapalat" w:hAnsi="GHEA Grapalat"/>
          <w:i w:val="0"/>
          <w:sz w:val="24"/>
          <w:szCs w:val="24"/>
        </w:rPr>
        <w:t xml:space="preserve">Заказчик </w:t>
      </w:r>
      <w:r w:rsidR="000A3D05" w:rsidRPr="0056466F">
        <w:rPr>
          <w:rFonts w:ascii="GHEA Grapalat" w:hAnsi="GHEA Grapalat"/>
          <w:i w:val="0"/>
          <w:sz w:val="24"/>
          <w:szCs w:val="24"/>
        </w:rPr>
        <w:t>&lt;&lt;Центр правового  образования и реализации  реабилитационных программ&gt;&gt; ГНКО</w:t>
      </w:r>
      <w:r w:rsidR="000A3D05" w:rsidRPr="009044F1">
        <w:rPr>
          <w:rFonts w:ascii="GHEA Grapalat" w:hAnsi="GHEA Grapalat"/>
          <w:i w:val="0"/>
          <w:sz w:val="24"/>
          <w:szCs w:val="24"/>
        </w:rPr>
        <w:t>, находящийся по адресу</w:t>
      </w:r>
      <w:r w:rsidR="000A3D05" w:rsidRPr="004A7C5D">
        <w:rPr>
          <w:rFonts w:ascii="GHEA Grapalat" w:hAnsi="GHEA Grapalat"/>
          <w:i w:val="0"/>
          <w:sz w:val="24"/>
          <w:szCs w:val="24"/>
        </w:rPr>
        <w:t xml:space="preserve"> </w:t>
      </w:r>
      <w:r w:rsidR="000A3D05" w:rsidRPr="004A7C5D">
        <w:rPr>
          <w:rFonts w:ascii="GHEA Grapalat" w:hAnsi="GHEA Grapalat"/>
          <w:b/>
          <w:i w:val="0"/>
          <w:sz w:val="24"/>
          <w:szCs w:val="24"/>
        </w:rPr>
        <w:t>г.Ереван, ул. М.Хоренаци 162А</w:t>
      </w:r>
      <w:r w:rsidR="000A3D05" w:rsidRPr="004A7C5D">
        <w:rPr>
          <w:rFonts w:ascii="GHEA Grapalat" w:hAnsi="GHEA Grapalat"/>
          <w:i w:val="0"/>
          <w:sz w:val="24"/>
          <w:szCs w:val="24"/>
        </w:rPr>
        <w:t xml:space="preserve">, </w:t>
      </w:r>
      <w:r w:rsidR="000A3D05" w:rsidRPr="007B0562">
        <w:rPr>
          <w:rFonts w:ascii="GHEA Grapalat" w:hAnsi="GHEA Grapalat"/>
          <w:i w:val="0"/>
          <w:sz w:val="24"/>
          <w:szCs w:val="24"/>
        </w:rPr>
        <w:t xml:space="preserve">объявляет </w:t>
      </w:r>
      <w:r w:rsidR="000A3D05">
        <w:rPr>
          <w:rFonts w:ascii="GHEA Grapalat" w:hAnsi="GHEA Grapalat"/>
          <w:i w:val="0"/>
          <w:sz w:val="24"/>
          <w:szCs w:val="24"/>
        </w:rPr>
        <w:t>запрос котировок</w:t>
      </w:r>
      <w:r w:rsidR="000A3D05" w:rsidRPr="008030B6">
        <w:rPr>
          <w:rFonts w:ascii="GHEA Grapalat" w:hAnsi="GHEA Grapalat"/>
          <w:i w:val="0"/>
          <w:sz w:val="24"/>
          <w:szCs w:val="24"/>
        </w:rPr>
        <w:t>,</w:t>
      </w:r>
      <w:r w:rsidR="000A3D05" w:rsidRPr="009044F1">
        <w:rPr>
          <w:rFonts w:ascii="GHEA Grapalat" w:hAnsi="GHEA Grapalat"/>
          <w:i w:val="0"/>
          <w:sz w:val="24"/>
          <w:szCs w:val="24"/>
        </w:rPr>
        <w:t xml:space="preserve"> который проводится одним этапом</w:t>
      </w:r>
      <w:r w:rsidR="000A3D05">
        <w:rPr>
          <w:rFonts w:ascii="GHEA Grapalat" w:hAnsi="GHEA Grapalat"/>
          <w:i w:val="0"/>
          <w:sz w:val="24"/>
          <w:szCs w:val="24"/>
        </w:rPr>
        <w:t>.</w:t>
      </w:r>
    </w:p>
    <w:p w:rsidR="00F26E0B" w:rsidRPr="00F26E0B" w:rsidRDefault="00F26E0B" w:rsidP="00941B11">
      <w:pPr>
        <w:pStyle w:val="BodyTextIndent"/>
        <w:widowControl w:val="0"/>
        <w:spacing w:after="160" w:line="240" w:lineRule="auto"/>
        <w:ind w:left="-426" w:firstLine="0"/>
        <w:jc w:val="left"/>
        <w:rPr>
          <w:rFonts w:ascii="GHEA Grapalat" w:hAnsi="GHEA Grapalat"/>
          <w:i w:val="0"/>
          <w:sz w:val="24"/>
          <w:szCs w:val="24"/>
        </w:rPr>
      </w:pPr>
      <w:r w:rsidRPr="00F26E0B">
        <w:rPr>
          <w:rFonts w:ascii="GHEA Grapalat" w:hAnsi="GHEA Grapalat"/>
          <w:i w:val="0"/>
          <w:sz w:val="24"/>
          <w:szCs w:val="24"/>
        </w:rPr>
        <w:t xml:space="preserve"> Участнику, отобранному по итогам настоящей процедуры, в установленном порядке будет предложено заключать договор об оказании охранных услуг </w:t>
      </w:r>
      <w:r w:rsidRPr="007C4AAF">
        <w:rPr>
          <w:rFonts w:ascii="GHEA Grapalat" w:hAnsi="GHEA Grapalat"/>
          <w:i w:val="0"/>
          <w:spacing w:val="6"/>
          <w:sz w:val="24"/>
          <w:szCs w:val="24"/>
        </w:rPr>
        <w:t>(далее-договор).</w:t>
      </w:r>
    </w:p>
    <w:p w:rsidR="00941B11" w:rsidRPr="00941B11" w:rsidRDefault="00941B11" w:rsidP="00941B11">
      <w:pPr>
        <w:pStyle w:val="BodyTextIndent"/>
        <w:widowControl w:val="0"/>
        <w:spacing w:after="160" w:line="240" w:lineRule="auto"/>
        <w:ind w:left="-426" w:firstLine="0"/>
        <w:jc w:val="left"/>
        <w:rPr>
          <w:rFonts w:ascii="GHEA Grapalat" w:hAnsi="GHEA Grapalat"/>
          <w:i w:val="0"/>
          <w:sz w:val="24"/>
          <w:szCs w:val="24"/>
        </w:rPr>
      </w:pPr>
      <w:r>
        <w:rPr>
          <w:rFonts w:ascii="GHEA Grapalat" w:hAnsi="GHEA Grapalat"/>
          <w:i w:val="0"/>
          <w:spacing w:val="6"/>
          <w:sz w:val="24"/>
          <w:szCs w:val="24"/>
        </w:rPr>
        <w:t xml:space="preserve"> </w:t>
      </w:r>
      <w:r w:rsidR="000A3D05" w:rsidRPr="000A3D05">
        <w:rPr>
          <w:rFonts w:ascii="GHEA Grapalat" w:hAnsi="GHEA Grapalat"/>
          <w:i w:val="0"/>
          <w:spacing w:val="6"/>
          <w:sz w:val="24"/>
          <w:szCs w:val="24"/>
        </w:rPr>
        <w:t xml:space="preserve"> </w:t>
      </w:r>
      <w:r w:rsidR="00A20B69"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00A20B69" w:rsidRPr="009044F1">
        <w:rPr>
          <w:rFonts w:ascii="GHEA Grapalat" w:hAnsi="GHEA Grapalat"/>
          <w:i w:val="0"/>
          <w:sz w:val="24"/>
          <w:szCs w:val="24"/>
        </w:rPr>
        <w:t>.</w:t>
      </w:r>
    </w:p>
    <w:p w:rsidR="00941B11" w:rsidRPr="00941B11" w:rsidRDefault="00052084" w:rsidP="00941B11">
      <w:pPr>
        <w:pStyle w:val="BodyTextIndent"/>
        <w:widowControl w:val="0"/>
        <w:spacing w:after="160" w:line="240" w:lineRule="auto"/>
        <w:ind w:left="-426" w:firstLine="0"/>
        <w:jc w:val="left"/>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941B11" w:rsidRPr="00941B11" w:rsidRDefault="00EE73A8" w:rsidP="00941B11">
      <w:pPr>
        <w:pStyle w:val="BodyTextIndent"/>
        <w:widowControl w:val="0"/>
        <w:spacing w:after="160" w:line="240" w:lineRule="auto"/>
        <w:ind w:left="-426" w:firstLine="0"/>
        <w:jc w:val="left"/>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941B11" w:rsidRPr="00941B11" w:rsidRDefault="00677658" w:rsidP="00941B11">
      <w:pPr>
        <w:pStyle w:val="BodyTextIndent"/>
        <w:widowControl w:val="0"/>
        <w:spacing w:after="160" w:line="240" w:lineRule="auto"/>
        <w:ind w:left="-426" w:firstLine="0"/>
        <w:jc w:val="left"/>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0A3D05" w:rsidRPr="000A3D05">
        <w:rPr>
          <w:rFonts w:ascii="GHEA Grapalat" w:hAnsi="GHEA Grapalat"/>
          <w:b/>
          <w:i w:val="0"/>
          <w:sz w:val="24"/>
          <w:szCs w:val="24"/>
        </w:rPr>
        <w:t>7</w:t>
      </w:r>
      <w:r w:rsidRPr="000A3D05">
        <w:rPr>
          <w:rFonts w:ascii="GHEA Grapalat" w:hAnsi="GHEA Grapalat"/>
          <w:b/>
          <w:i w:val="0"/>
          <w:sz w:val="24"/>
          <w:szCs w:val="24"/>
        </w:rPr>
        <w:t xml:space="preserve"> часов</w:t>
      </w:r>
      <w:r w:rsidR="00971F4A" w:rsidRPr="000A3D05">
        <w:rPr>
          <w:rFonts w:ascii="GHEA Grapalat" w:hAnsi="GHEA Grapalat"/>
          <w:b/>
          <w:i w:val="0"/>
          <w:sz w:val="24"/>
          <w:szCs w:val="24"/>
        </w:rPr>
        <w:t xml:space="preserve"> </w:t>
      </w:r>
      <w:r w:rsidR="00941B11">
        <w:rPr>
          <w:rFonts w:ascii="GHEA Grapalat" w:hAnsi="GHEA Grapalat"/>
          <w:b/>
          <w:i w:val="0"/>
          <w:sz w:val="24"/>
          <w:szCs w:val="24"/>
        </w:rPr>
        <w:t>1</w:t>
      </w:r>
      <w:r w:rsidR="00941B11" w:rsidRPr="00941B11">
        <w:rPr>
          <w:rFonts w:ascii="GHEA Grapalat" w:hAnsi="GHEA Grapalat"/>
          <w:b/>
          <w:i w:val="0"/>
          <w:sz w:val="24"/>
          <w:szCs w:val="24"/>
        </w:rPr>
        <w:t>1</w:t>
      </w:r>
      <w:r w:rsidR="000A3D05" w:rsidRPr="000A3D05">
        <w:rPr>
          <w:rFonts w:ascii="GHEA Grapalat" w:hAnsi="GHEA Grapalat"/>
          <w:b/>
          <w:i w:val="0"/>
          <w:sz w:val="24"/>
          <w:szCs w:val="24"/>
        </w:rPr>
        <w:t>:00</w:t>
      </w:r>
      <w:r w:rsidRPr="000A3D05">
        <w:rPr>
          <w:rFonts w:ascii="GHEA Grapalat" w:hAnsi="GHEA Grapalat"/>
          <w:b/>
          <w:i w:val="0"/>
          <w:sz w:val="24"/>
          <w:szCs w:val="24"/>
        </w:rPr>
        <w:t>-го</w:t>
      </w:r>
      <w:r w:rsidRPr="009044F1">
        <w:rPr>
          <w:rFonts w:ascii="GHEA Grapalat" w:hAnsi="GHEA Grapalat"/>
          <w:i w:val="0"/>
          <w:sz w:val="24"/>
          <w:szCs w:val="24"/>
        </w:rPr>
        <w:t xml:space="preserve">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 xml:space="preserve">обеспечивает бесплатное предоставление приглашения в бумажной форме в первый рабочий день, следующий за получением такого требования </w:t>
      </w:r>
      <w:r w:rsidR="000A3D05" w:rsidRPr="000A3D05">
        <w:rPr>
          <w:rFonts w:ascii="GHEA Grapalat" w:hAnsi="GHEA Grapalat"/>
          <w:i w:val="0"/>
          <w:sz w:val="24"/>
          <w:szCs w:val="24"/>
        </w:rPr>
        <w:t>.</w:t>
      </w:r>
    </w:p>
    <w:p w:rsidR="00941B11" w:rsidRPr="00941B11" w:rsidRDefault="00357D48" w:rsidP="00941B11">
      <w:pPr>
        <w:pStyle w:val="BodyTextIndent"/>
        <w:widowControl w:val="0"/>
        <w:spacing w:after="160" w:line="240" w:lineRule="auto"/>
        <w:ind w:left="-426" w:firstLine="0"/>
        <w:jc w:val="left"/>
        <w:rPr>
          <w:rFonts w:ascii="GHEA Grapalat" w:hAnsi="GHEA Grapalat"/>
          <w:i w:val="0"/>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941B11" w:rsidRPr="00941B11" w:rsidRDefault="00363E98" w:rsidP="00941B11">
      <w:pPr>
        <w:pStyle w:val="BodyTextIndent"/>
        <w:widowControl w:val="0"/>
        <w:spacing w:after="160" w:line="240" w:lineRule="auto"/>
        <w:ind w:left="-426" w:firstLine="0"/>
        <w:jc w:val="left"/>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F10152" w:rsidRPr="00941B11" w:rsidRDefault="00F10152" w:rsidP="00941B11">
      <w:pPr>
        <w:pStyle w:val="BodyTextIndent"/>
        <w:widowControl w:val="0"/>
        <w:spacing w:after="160" w:line="240" w:lineRule="auto"/>
        <w:ind w:left="-426" w:firstLine="0"/>
        <w:jc w:val="left"/>
        <w:rPr>
          <w:rFonts w:ascii="GHEA Grapalat" w:hAnsi="GHEA Grapalat"/>
          <w:i w:val="0"/>
          <w:sz w:val="24"/>
          <w:szCs w:val="24"/>
        </w:rPr>
      </w:pPr>
      <w:r w:rsidRPr="00D85563">
        <w:rPr>
          <w:rFonts w:ascii="GHEA Grapalat" w:hAnsi="GHEA Grapalat"/>
          <w:i w:val="0"/>
          <w:sz w:val="24"/>
          <w:szCs w:val="24"/>
        </w:rPr>
        <w:t>Заявки на на открытый конкурс необходимо подавать по адресу</w:t>
      </w:r>
      <w:r>
        <w:rPr>
          <w:rFonts w:ascii="GHEA Grapalat" w:hAnsi="GHEA Grapalat"/>
          <w:i w:val="0"/>
          <w:spacing w:val="6"/>
          <w:sz w:val="24"/>
          <w:szCs w:val="24"/>
        </w:rPr>
        <w:t xml:space="preserve"> </w:t>
      </w:r>
      <w:r w:rsidRPr="004A7C5D">
        <w:rPr>
          <w:rFonts w:ascii="GHEA Grapalat" w:hAnsi="GHEA Grapalat"/>
          <w:b/>
          <w:i w:val="0"/>
          <w:sz w:val="24"/>
          <w:szCs w:val="24"/>
        </w:rPr>
        <w:t>г.Ереван, ул. М.Хоренаци 162А</w:t>
      </w:r>
      <w:r w:rsidRPr="009027B8">
        <w:rPr>
          <w:rFonts w:ascii="GHEA Grapalat" w:hAnsi="GHEA Grapalat"/>
          <w:b/>
          <w:i w:val="0"/>
          <w:sz w:val="24"/>
          <w:szCs w:val="24"/>
          <w:lang w:eastAsia="en-US" w:bidi="ar-SA"/>
        </w:rPr>
        <w:t>,</w:t>
      </w:r>
      <w:r w:rsidRPr="009027B8">
        <w:rPr>
          <w:rFonts w:ascii="GHEA Grapalat" w:hAnsi="GHEA Grapalat"/>
          <w:i w:val="0"/>
          <w:sz w:val="24"/>
          <w:szCs w:val="24"/>
          <w:lang w:eastAsia="en-US" w:bidi="ar-SA"/>
        </w:rPr>
        <w:t xml:space="preserve"> </w:t>
      </w:r>
      <w:r w:rsidRPr="00D85563">
        <w:rPr>
          <w:rFonts w:ascii="GHEA Grapalat" w:hAnsi="GHEA Grapalat"/>
          <w:i w:val="0"/>
          <w:sz w:val="24"/>
          <w:szCs w:val="24"/>
        </w:rPr>
        <w:t>в документарной форме</w:t>
      </w:r>
      <w:r w:rsidR="00941B11">
        <w:rPr>
          <w:rFonts w:ascii="GHEA Grapalat" w:hAnsi="GHEA Grapalat"/>
          <w:b/>
          <w:i w:val="0"/>
          <w:sz w:val="24"/>
          <w:szCs w:val="24"/>
        </w:rPr>
        <w:t>, до 1</w:t>
      </w:r>
      <w:r w:rsidR="00941B11" w:rsidRPr="00941B11">
        <w:rPr>
          <w:rFonts w:ascii="GHEA Grapalat" w:hAnsi="GHEA Grapalat"/>
          <w:b/>
          <w:i w:val="0"/>
          <w:sz w:val="24"/>
          <w:szCs w:val="24"/>
        </w:rPr>
        <w:t>1</w:t>
      </w:r>
      <w:r w:rsidRPr="006B0291">
        <w:rPr>
          <w:rFonts w:ascii="GHEA Grapalat" w:hAnsi="GHEA Grapalat"/>
          <w:b/>
          <w:i w:val="0"/>
          <w:sz w:val="24"/>
          <w:szCs w:val="24"/>
        </w:rPr>
        <w:t>:00 часов 7-го</w:t>
      </w:r>
      <w:r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F10152" w:rsidRPr="00E07BE8" w:rsidRDefault="00F10152" w:rsidP="00F10152">
      <w:pPr>
        <w:pStyle w:val="BodyTextIndent"/>
        <w:widowControl w:val="0"/>
        <w:spacing w:after="160"/>
        <w:ind w:firstLine="0"/>
        <w:rPr>
          <w:rFonts w:ascii="GHEA Grapalat" w:hAnsi="GHEA Grapalat"/>
          <w:i w:val="0"/>
          <w:spacing w:val="6"/>
          <w:sz w:val="24"/>
          <w:szCs w:val="24"/>
        </w:rPr>
      </w:pPr>
      <w:r w:rsidRPr="00D85563">
        <w:rPr>
          <w:rFonts w:ascii="GHEA Grapalat" w:hAnsi="GHEA Grapalat"/>
          <w:i w:val="0"/>
          <w:sz w:val="24"/>
          <w:szCs w:val="24"/>
        </w:rPr>
        <w:lastRenderedPageBreak/>
        <w:t xml:space="preserve">Вскрытие заявок будет проводиться по адресу </w:t>
      </w:r>
      <w:r w:rsidRPr="004A7C5D">
        <w:rPr>
          <w:rFonts w:ascii="GHEA Grapalat" w:hAnsi="GHEA Grapalat"/>
          <w:b/>
          <w:i w:val="0"/>
          <w:sz w:val="24"/>
          <w:szCs w:val="24"/>
        </w:rPr>
        <w:t>г.Ереван, ул. М.Хоренаци 162А</w:t>
      </w:r>
      <w:r w:rsidRPr="009027B8">
        <w:rPr>
          <w:rFonts w:ascii="GHEA Grapalat" w:hAnsi="GHEA Grapalat"/>
          <w:b/>
          <w:i w:val="0"/>
          <w:sz w:val="24"/>
          <w:szCs w:val="24"/>
          <w:lang w:eastAsia="en-US" w:bidi="ar-SA"/>
        </w:rPr>
        <w:t>,</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Pr>
          <w:rFonts w:ascii="GHEA Grapalat" w:hAnsi="GHEA Grapalat"/>
          <w:b/>
          <w:i w:val="0"/>
          <w:sz w:val="24"/>
          <w:szCs w:val="24"/>
        </w:rPr>
        <w:t>1</w:t>
      </w:r>
      <w:r w:rsidR="00F26E0B" w:rsidRPr="00F26E0B">
        <w:rPr>
          <w:rFonts w:ascii="GHEA Grapalat" w:hAnsi="GHEA Grapalat"/>
          <w:b/>
          <w:i w:val="0"/>
          <w:sz w:val="24"/>
          <w:szCs w:val="24"/>
        </w:rPr>
        <w:t>1</w:t>
      </w:r>
      <w:r w:rsidRPr="0056466F">
        <w:rPr>
          <w:rFonts w:ascii="GHEA Grapalat" w:hAnsi="GHEA Grapalat"/>
          <w:b/>
          <w:i w:val="0"/>
          <w:sz w:val="24"/>
          <w:szCs w:val="24"/>
        </w:rPr>
        <w:t>:00</w:t>
      </w:r>
      <w:r w:rsidRPr="0056466F">
        <w:rPr>
          <w:rFonts w:ascii="GHEA Grapalat" w:hAnsi="GHEA Grapalat"/>
          <w:i w:val="0"/>
          <w:sz w:val="24"/>
          <w:szCs w:val="24"/>
        </w:rPr>
        <w:t xml:space="preserve"> </w:t>
      </w:r>
      <w:r w:rsidRPr="00B02E29">
        <w:rPr>
          <w:rFonts w:ascii="GHEA Grapalat" w:hAnsi="GHEA Grapalat"/>
          <w:i w:val="0"/>
          <w:sz w:val="24"/>
          <w:szCs w:val="24"/>
        </w:rPr>
        <w:t>часов</w:t>
      </w:r>
      <w:r>
        <w:rPr>
          <w:rFonts w:ascii="GHEA Grapalat" w:hAnsi="GHEA Grapalat"/>
          <w:i w:val="0"/>
          <w:sz w:val="24"/>
          <w:szCs w:val="24"/>
        </w:rPr>
        <w:t xml:space="preserve"> </w:t>
      </w:r>
      <w:r w:rsidRPr="00B02E29">
        <w:rPr>
          <w:rFonts w:ascii="GHEA Grapalat" w:hAnsi="GHEA Grapalat"/>
          <w:i w:val="0"/>
          <w:sz w:val="24"/>
          <w:szCs w:val="24"/>
        </w:rPr>
        <w:t>"</w:t>
      </w:r>
      <w:r w:rsidR="00F26E0B" w:rsidRPr="00F26E0B">
        <w:rPr>
          <w:rFonts w:ascii="GHEA Grapalat" w:hAnsi="GHEA Grapalat"/>
          <w:b/>
          <w:i w:val="0"/>
          <w:sz w:val="24"/>
          <w:szCs w:val="24"/>
        </w:rPr>
        <w:t>02</w:t>
      </w:r>
      <w:r w:rsidRPr="00B02E29">
        <w:rPr>
          <w:rFonts w:ascii="GHEA Grapalat" w:hAnsi="GHEA Grapalat"/>
          <w:i w:val="0"/>
          <w:sz w:val="24"/>
          <w:szCs w:val="24"/>
        </w:rPr>
        <w:t>"</w:t>
      </w:r>
      <w:r w:rsidRPr="0056466F">
        <w:rPr>
          <w:rFonts w:ascii="GHEA Grapalat" w:hAnsi="GHEA Grapalat"/>
          <w:b/>
          <w:i w:val="0"/>
          <w:sz w:val="24"/>
          <w:szCs w:val="24"/>
        </w:rPr>
        <w:t xml:space="preserve"> </w:t>
      </w:r>
      <w:r w:rsidR="00F26E0B" w:rsidRPr="00F26E0B">
        <w:rPr>
          <w:rFonts w:ascii="GHEA Grapalat" w:hAnsi="GHEA Grapalat"/>
          <w:b/>
          <w:i w:val="0"/>
          <w:sz w:val="24"/>
          <w:szCs w:val="24"/>
        </w:rPr>
        <w:t>февраля</w:t>
      </w:r>
      <w:r w:rsidR="00F26E0B" w:rsidRPr="00F26E0B">
        <w:rPr>
          <w:rFonts w:ascii="GHEA Grapalat" w:hAnsi="GHEA Grapalat"/>
          <w:i w:val="0"/>
          <w:sz w:val="24"/>
          <w:szCs w:val="24"/>
        </w:rPr>
        <w:t xml:space="preserve"> </w:t>
      </w:r>
      <w:r w:rsidRPr="00B02E29">
        <w:rPr>
          <w:rFonts w:ascii="GHEA Grapalat" w:hAnsi="GHEA Grapalat"/>
          <w:i w:val="0"/>
          <w:sz w:val="24"/>
          <w:szCs w:val="24"/>
        </w:rPr>
        <w:t>"</w:t>
      </w:r>
      <w:r>
        <w:rPr>
          <w:rFonts w:ascii="GHEA Grapalat" w:hAnsi="GHEA Grapalat"/>
          <w:i w:val="0"/>
          <w:sz w:val="24"/>
          <w:szCs w:val="24"/>
        </w:rPr>
        <w:t xml:space="preserve"> </w:t>
      </w:r>
      <w:r w:rsidRPr="00B02E29">
        <w:rPr>
          <w:rFonts w:ascii="GHEA Grapalat" w:hAnsi="GHEA Grapalat"/>
          <w:i w:val="0"/>
          <w:sz w:val="24"/>
          <w:szCs w:val="24"/>
        </w:rPr>
        <w:t>"</w:t>
      </w:r>
      <w:r w:rsidR="00F26E0B">
        <w:rPr>
          <w:rFonts w:ascii="GHEA Grapalat" w:hAnsi="GHEA Grapalat"/>
          <w:b/>
          <w:i w:val="0"/>
          <w:sz w:val="24"/>
          <w:szCs w:val="24"/>
        </w:rPr>
        <w:t>20</w:t>
      </w:r>
      <w:r w:rsidR="00F26E0B" w:rsidRPr="00F26E0B">
        <w:rPr>
          <w:rFonts w:ascii="GHEA Grapalat" w:hAnsi="GHEA Grapalat"/>
          <w:b/>
          <w:i w:val="0"/>
          <w:sz w:val="24"/>
          <w:szCs w:val="24"/>
        </w:rPr>
        <w:t>22</w:t>
      </w:r>
      <w:r w:rsidRPr="0056466F">
        <w:rPr>
          <w:rFonts w:ascii="GHEA Grapalat" w:hAnsi="GHEA Grapalat"/>
          <w:b/>
          <w:i w:val="0"/>
          <w:sz w:val="24"/>
          <w:szCs w:val="24"/>
        </w:rPr>
        <w:t xml:space="preserve"> г</w:t>
      </w:r>
      <w:r w:rsidRPr="00B02E29">
        <w:rPr>
          <w:rFonts w:ascii="GHEA Grapalat" w:hAnsi="GHEA Grapalat"/>
          <w:i w:val="0"/>
          <w:sz w:val="24"/>
          <w:szCs w:val="24"/>
        </w:rPr>
        <w:t xml:space="preserve"> ".</w:t>
      </w:r>
    </w:p>
    <w:p w:rsidR="006D7C2D" w:rsidRDefault="001305C6"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F10152" w:rsidRPr="0056466F" w:rsidRDefault="00F10152" w:rsidP="00F10152">
      <w:pPr>
        <w:pStyle w:val="BodyTextIndent"/>
        <w:widowControl w:val="0"/>
        <w:spacing w:after="160"/>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r w:rsidRPr="00E07BE8">
        <w:rPr>
          <w:rFonts w:ascii="GHEA Grapalat" w:hAnsi="GHEA Grapalat"/>
          <w:b/>
          <w:i w:val="0"/>
          <w:sz w:val="24"/>
          <w:szCs w:val="24"/>
        </w:rPr>
        <w:t>Донара Мгеряну</w:t>
      </w:r>
      <w:r w:rsidRPr="0056466F">
        <w:rPr>
          <w:rFonts w:ascii="GHEA Grapalat" w:hAnsi="GHEA Grapalat"/>
          <w:i w:val="0"/>
          <w:sz w:val="24"/>
          <w:szCs w:val="24"/>
        </w:rPr>
        <w:t>.</w:t>
      </w:r>
    </w:p>
    <w:p w:rsidR="00F26E0B" w:rsidRPr="00F26E0B" w:rsidRDefault="00F10152" w:rsidP="00F26E0B">
      <w:pPr>
        <w:pStyle w:val="BodyTextIndent"/>
        <w:ind w:firstLine="284"/>
        <w:rPr>
          <w:rFonts w:ascii="GHEA Grapalat" w:hAnsi="GHEA Grapalat"/>
          <w:i w:val="0"/>
          <w:lang w:val="af-ZA" w:eastAsia="en-US" w:bidi="ar-SA"/>
        </w:rPr>
      </w:pPr>
      <w:r w:rsidRPr="0056466F">
        <w:rPr>
          <w:rFonts w:ascii="GHEA Grapalat" w:hAnsi="GHEA Grapalat"/>
          <w:b/>
          <w:i w:val="0"/>
          <w:sz w:val="24"/>
          <w:szCs w:val="24"/>
        </w:rPr>
        <w:t xml:space="preserve">Телефон  </w:t>
      </w:r>
      <w:r w:rsidR="00F26E0B" w:rsidRPr="00F26E0B">
        <w:rPr>
          <w:rFonts w:ascii="GHEA Grapalat" w:hAnsi="GHEA Grapalat"/>
          <w:b/>
          <w:i w:val="0"/>
          <w:sz w:val="24"/>
          <w:szCs w:val="24"/>
        </w:rPr>
        <w:t>/010/-574406։</w:t>
      </w:r>
    </w:p>
    <w:p w:rsidR="00F10152" w:rsidRPr="0056466F" w:rsidRDefault="00F26E0B" w:rsidP="00F26E0B">
      <w:pPr>
        <w:pStyle w:val="BodyTextIndent"/>
        <w:widowControl w:val="0"/>
        <w:spacing w:after="160"/>
        <w:ind w:firstLine="0"/>
        <w:rPr>
          <w:rFonts w:ascii="GHEA Grapalat" w:hAnsi="GHEA Grapalat"/>
          <w:b/>
          <w:i w:val="0"/>
          <w:sz w:val="24"/>
          <w:szCs w:val="24"/>
        </w:rPr>
      </w:pPr>
      <w:r w:rsidRPr="00F26E0B">
        <w:rPr>
          <w:rFonts w:ascii="GHEA Grapalat" w:hAnsi="GHEA Grapalat"/>
          <w:b/>
          <w:i w:val="0"/>
          <w:sz w:val="24"/>
          <w:szCs w:val="24"/>
        </w:rPr>
        <w:t xml:space="preserve">   </w:t>
      </w:r>
      <w:r w:rsidR="00F10152" w:rsidRPr="0056466F">
        <w:rPr>
          <w:rFonts w:ascii="GHEA Grapalat" w:hAnsi="GHEA Grapalat"/>
          <w:b/>
          <w:i w:val="0"/>
          <w:sz w:val="24"/>
          <w:szCs w:val="24"/>
        </w:rPr>
        <w:t>Электронная почта «lawinstitute</w:t>
      </w:r>
      <w:r w:rsidRPr="0056466F">
        <w:rPr>
          <w:rFonts w:ascii="GHEA Grapalat" w:hAnsi="GHEA Grapalat"/>
          <w:b/>
          <w:i w:val="0"/>
          <w:sz w:val="24"/>
          <w:szCs w:val="24"/>
        </w:rPr>
        <w:t>gnumner@</w:t>
      </w:r>
      <w:r>
        <w:rPr>
          <w:rFonts w:ascii="GHEA Grapalat" w:hAnsi="GHEA Grapalat"/>
          <w:b/>
          <w:i w:val="0"/>
          <w:sz w:val="24"/>
          <w:szCs w:val="24"/>
          <w:lang w:val="en-US"/>
        </w:rPr>
        <w:t>mail</w:t>
      </w:r>
      <w:r w:rsidRPr="00F26E0B">
        <w:rPr>
          <w:rFonts w:ascii="GHEA Grapalat" w:hAnsi="GHEA Grapalat"/>
          <w:b/>
          <w:i w:val="0"/>
          <w:sz w:val="24"/>
          <w:szCs w:val="24"/>
        </w:rPr>
        <w:t>.</w:t>
      </w:r>
      <w:proofErr w:type="spellStart"/>
      <w:r>
        <w:rPr>
          <w:rFonts w:ascii="GHEA Grapalat" w:hAnsi="GHEA Grapalat"/>
          <w:b/>
          <w:i w:val="0"/>
          <w:sz w:val="24"/>
          <w:szCs w:val="24"/>
          <w:lang w:val="en-US"/>
        </w:rPr>
        <w:t>ru</w:t>
      </w:r>
      <w:proofErr w:type="spellEnd"/>
      <w:r w:rsidR="00F10152" w:rsidRPr="0056466F">
        <w:rPr>
          <w:rFonts w:ascii="GHEA Grapalat" w:hAnsi="GHEA Grapalat"/>
          <w:b/>
          <w:i w:val="0"/>
          <w:sz w:val="24"/>
          <w:szCs w:val="24"/>
        </w:rPr>
        <w:t>»</w:t>
      </w:r>
    </w:p>
    <w:p w:rsidR="00F10152" w:rsidRPr="0056466F" w:rsidRDefault="00F26E0B" w:rsidP="00F26E0B">
      <w:pPr>
        <w:pStyle w:val="BodyTextIndent"/>
        <w:widowControl w:val="0"/>
        <w:spacing w:after="160"/>
        <w:ind w:firstLine="0"/>
        <w:rPr>
          <w:rFonts w:ascii="GHEA Grapalat" w:hAnsi="GHEA Grapalat"/>
          <w:b/>
          <w:i w:val="0"/>
          <w:sz w:val="24"/>
          <w:szCs w:val="24"/>
        </w:rPr>
      </w:pPr>
      <w:r w:rsidRPr="00F26E0B">
        <w:rPr>
          <w:rFonts w:ascii="GHEA Grapalat" w:hAnsi="GHEA Grapalat"/>
          <w:b/>
          <w:i w:val="0"/>
          <w:sz w:val="24"/>
          <w:szCs w:val="24"/>
        </w:rPr>
        <w:t xml:space="preserve">   </w:t>
      </w:r>
      <w:r w:rsidR="00F10152" w:rsidRPr="0056466F">
        <w:rPr>
          <w:rFonts w:ascii="GHEA Grapalat" w:hAnsi="GHEA Grapalat"/>
          <w:b/>
          <w:i w:val="0"/>
          <w:sz w:val="24"/>
          <w:szCs w:val="24"/>
        </w:rPr>
        <w:t xml:space="preserve">Заказчик </w:t>
      </w:r>
      <w:r w:rsidRPr="00F26E0B">
        <w:rPr>
          <w:rFonts w:ascii="GHEA Grapalat" w:hAnsi="GHEA Grapalat"/>
          <w:b/>
          <w:i w:val="0"/>
          <w:sz w:val="24"/>
          <w:szCs w:val="24"/>
        </w:rPr>
        <w:t>«</w:t>
      </w:r>
      <w:r w:rsidR="00F10152" w:rsidRPr="0056466F">
        <w:rPr>
          <w:rFonts w:ascii="GHEA Grapalat" w:hAnsi="GHEA Grapalat"/>
          <w:b/>
          <w:i w:val="0"/>
          <w:sz w:val="24"/>
          <w:szCs w:val="24"/>
        </w:rPr>
        <w:t>Центр правового  образования и реализации реабилитационных программ</w:t>
      </w:r>
      <w:r w:rsidRPr="00F26E0B">
        <w:rPr>
          <w:rFonts w:ascii="GHEA Grapalat" w:hAnsi="GHEA Grapalat"/>
          <w:b/>
          <w:i w:val="0"/>
          <w:sz w:val="24"/>
          <w:szCs w:val="24"/>
        </w:rPr>
        <w:t>»</w:t>
      </w:r>
      <w:r w:rsidR="00F10152" w:rsidRPr="0056466F">
        <w:rPr>
          <w:rFonts w:ascii="GHEA Grapalat" w:hAnsi="GHEA Grapalat"/>
          <w:b/>
          <w:i w:val="0"/>
          <w:sz w:val="24"/>
          <w:szCs w:val="24"/>
        </w:rPr>
        <w:t xml:space="preserve"> ГНКО:</w:t>
      </w:r>
    </w:p>
    <w:p w:rsidR="00915A97" w:rsidRPr="00D5443D" w:rsidRDefault="00915A97"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F10152" w:rsidRPr="009044F1" w:rsidRDefault="00F10152" w:rsidP="00F10152">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F10152" w:rsidRPr="006B0291" w:rsidRDefault="00F10152" w:rsidP="00F10152">
      <w:pPr>
        <w:pStyle w:val="BodyText"/>
        <w:widowControl w:val="0"/>
        <w:spacing w:after="160"/>
        <w:ind w:firstLine="567"/>
        <w:jc w:val="right"/>
        <w:rPr>
          <w:rFonts w:ascii="GHEA Grapalat" w:hAnsi="GHEA Grapalat"/>
        </w:rPr>
      </w:pPr>
      <w:r w:rsidRPr="009044F1">
        <w:rPr>
          <w:rFonts w:ascii="GHEA Grapalat" w:hAnsi="GHEA Grapalat"/>
        </w:rPr>
        <w:t xml:space="preserve">Решением Оценочной комиссии </w:t>
      </w:r>
      <w:r w:rsidRPr="006B0291">
        <w:rPr>
          <w:rFonts w:ascii="GHEA Grapalat" w:hAnsi="GHEA Grapalat"/>
        </w:rPr>
        <w:t xml:space="preserve">№ 1 от </w:t>
      </w:r>
      <w:r w:rsidR="00E62E7F" w:rsidRPr="00E62E7F">
        <w:rPr>
          <w:rFonts w:ascii="GHEA Grapalat" w:hAnsi="GHEA Grapalat"/>
        </w:rPr>
        <w:t>20</w:t>
      </w:r>
      <w:r w:rsidR="00F26E0B" w:rsidRPr="00E62E7F">
        <w:rPr>
          <w:rFonts w:ascii="GHEA Grapalat" w:hAnsi="GHEA Grapalat"/>
        </w:rPr>
        <w:t xml:space="preserve">  </w:t>
      </w:r>
      <w:r w:rsidR="00F26E0B" w:rsidRPr="00F26E0B">
        <w:rPr>
          <w:rFonts w:ascii="GHEA Grapalat" w:hAnsi="GHEA Grapalat"/>
        </w:rPr>
        <w:t xml:space="preserve">января </w:t>
      </w:r>
      <w:r>
        <w:rPr>
          <w:rFonts w:ascii="GHEA Grapalat" w:hAnsi="GHEA Grapalat"/>
        </w:rPr>
        <w:t>202</w:t>
      </w:r>
      <w:r w:rsidR="00F26E0B" w:rsidRPr="00F26E0B">
        <w:rPr>
          <w:rFonts w:ascii="GHEA Grapalat" w:hAnsi="GHEA Grapalat"/>
        </w:rPr>
        <w:t>2</w:t>
      </w:r>
      <w:r w:rsidRPr="00874A6A">
        <w:rPr>
          <w:rFonts w:ascii="GHEA Grapalat" w:hAnsi="GHEA Grapalat"/>
        </w:rPr>
        <w:t>г.</w:t>
      </w:r>
    </w:p>
    <w:p w:rsidR="00F10152" w:rsidRPr="00F26E0B" w:rsidRDefault="00F10152" w:rsidP="00F10152">
      <w:pPr>
        <w:pStyle w:val="BodyText"/>
        <w:widowControl w:val="0"/>
        <w:spacing w:after="160"/>
        <w:ind w:firstLine="567"/>
        <w:jc w:val="right"/>
        <w:rPr>
          <w:rFonts w:ascii="GHEA Grapalat" w:hAnsi="GHEA Grapalat"/>
          <w:i/>
        </w:rPr>
      </w:pPr>
      <w:r w:rsidRPr="006B0291">
        <w:rPr>
          <w:rFonts w:ascii="GHEA Grapalat" w:hAnsi="GHEA Grapalat"/>
        </w:rPr>
        <w:t>запроса котировок</w:t>
      </w:r>
      <w:r w:rsidRPr="00E22AAD">
        <w:rPr>
          <w:rFonts w:ascii="GHEA Grapalat" w:hAnsi="GHEA Grapalat"/>
        </w:rPr>
        <w:t xml:space="preserve"> </w:t>
      </w:r>
      <w:r>
        <w:rPr>
          <w:rFonts w:ascii="GHEA Grapalat" w:hAnsi="GHEA Grapalat"/>
        </w:rPr>
        <w:t>под кодом IKVCIK-GHTsDzB-2</w:t>
      </w:r>
      <w:r w:rsidRPr="00F10152">
        <w:rPr>
          <w:rFonts w:ascii="GHEA Grapalat" w:hAnsi="GHEA Grapalat"/>
        </w:rPr>
        <w:t>2</w:t>
      </w:r>
      <w:r w:rsidRPr="006B0291">
        <w:rPr>
          <w:rFonts w:ascii="GHEA Grapalat" w:hAnsi="GHEA Grapalat"/>
        </w:rPr>
        <w:t>/0</w:t>
      </w:r>
      <w:r w:rsidR="00F26E0B" w:rsidRPr="00F26E0B">
        <w:rPr>
          <w:rFonts w:ascii="GHEA Grapalat" w:hAnsi="GHEA Grapalat"/>
        </w:rPr>
        <w:t>6</w:t>
      </w:r>
    </w:p>
    <w:p w:rsidR="00F10152" w:rsidRPr="009044F1" w:rsidRDefault="00F10152" w:rsidP="00F10152">
      <w:pPr>
        <w:pStyle w:val="BodyText"/>
        <w:widowControl w:val="0"/>
        <w:spacing w:after="160"/>
        <w:ind w:right="-7" w:firstLine="567"/>
        <w:jc w:val="center"/>
        <w:rPr>
          <w:rFonts w:ascii="GHEA Grapalat" w:hAnsi="GHEA Grapalat"/>
        </w:rPr>
      </w:pP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D12E3B" w:rsidRDefault="00D12E3B" w:rsidP="00B46D58">
      <w:pPr>
        <w:pStyle w:val="BodyText"/>
        <w:widowControl w:val="0"/>
        <w:spacing w:after="160"/>
        <w:ind w:right="-7" w:firstLine="567"/>
        <w:jc w:val="center"/>
        <w:rPr>
          <w:rFonts w:ascii="GHEA Grapalat" w:hAnsi="GHEA Grapalat"/>
          <w:i/>
        </w:rPr>
      </w:pPr>
    </w:p>
    <w:p w:rsidR="00F10152" w:rsidRPr="00B02E29" w:rsidRDefault="00F10152" w:rsidP="00F10152">
      <w:pPr>
        <w:pStyle w:val="BodyText"/>
        <w:widowControl w:val="0"/>
        <w:spacing w:after="160" w:line="360" w:lineRule="auto"/>
        <w:ind w:right="-7"/>
        <w:jc w:val="center"/>
        <w:rPr>
          <w:rFonts w:ascii="GHEA Grapalat" w:hAnsi="GHEA Grapalat"/>
        </w:rPr>
      </w:pPr>
      <w:r w:rsidRPr="0056466F">
        <w:rPr>
          <w:rFonts w:ascii="GHEA Grapalat" w:hAnsi="GHEA Grapalat"/>
          <w:b/>
        </w:rPr>
        <w:t>&lt;&lt;ЦЕНТР ПРАВОВОГО  ОБРАЗОВАНИЯ И РЕАЛИЗАЦИИ РЕАБИЛИТАЦИОННЫХ ПРОГРАММ&gt;&gt; ГНКО</w:t>
      </w:r>
    </w:p>
    <w:p w:rsidR="00F10152" w:rsidRPr="003A1EBB" w:rsidRDefault="00F10152" w:rsidP="00F10152">
      <w:pPr>
        <w:pStyle w:val="BodyText"/>
        <w:widowControl w:val="0"/>
        <w:spacing w:after="160"/>
        <w:ind w:right="-7" w:firstLine="567"/>
        <w:jc w:val="center"/>
        <w:rPr>
          <w:rFonts w:ascii="GHEA Grapalat" w:hAnsi="GHEA Grapalat"/>
        </w:rPr>
      </w:pPr>
    </w:p>
    <w:p w:rsidR="00F10152" w:rsidRPr="003A1EBB" w:rsidRDefault="00F10152" w:rsidP="00F10152">
      <w:pPr>
        <w:pStyle w:val="BodyText"/>
        <w:widowControl w:val="0"/>
        <w:spacing w:after="160"/>
        <w:ind w:right="-7" w:firstLine="567"/>
        <w:jc w:val="center"/>
        <w:rPr>
          <w:rFonts w:ascii="GHEA Grapalat" w:hAnsi="GHEA Grapalat"/>
        </w:rPr>
      </w:pPr>
    </w:p>
    <w:p w:rsidR="00F10152" w:rsidRPr="003A1EBB" w:rsidRDefault="00F10152" w:rsidP="00F10152">
      <w:pPr>
        <w:pStyle w:val="BodyText"/>
        <w:widowControl w:val="0"/>
        <w:spacing w:after="160"/>
        <w:ind w:right="-7" w:firstLine="567"/>
        <w:jc w:val="center"/>
        <w:rPr>
          <w:rFonts w:ascii="GHEA Grapalat" w:hAnsi="GHEA Grapalat"/>
        </w:rPr>
      </w:pPr>
    </w:p>
    <w:p w:rsidR="00F10152" w:rsidRPr="009044F1" w:rsidRDefault="00F10152" w:rsidP="00F10152">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rsidR="00F10152" w:rsidRPr="009044F1" w:rsidRDefault="00F10152" w:rsidP="00F10152">
      <w:pPr>
        <w:pStyle w:val="BodyText"/>
        <w:widowControl w:val="0"/>
        <w:spacing w:after="160"/>
        <w:ind w:right="-7" w:firstLine="567"/>
        <w:jc w:val="center"/>
        <w:rPr>
          <w:rFonts w:ascii="GHEA Grapalat" w:hAnsi="GHEA Grapalat" w:cs="Sylfaen"/>
        </w:rPr>
      </w:pPr>
    </w:p>
    <w:p w:rsidR="00F10152" w:rsidRPr="009044F1" w:rsidRDefault="00F10152" w:rsidP="00F10152">
      <w:pPr>
        <w:pStyle w:val="BodyText"/>
        <w:widowControl w:val="0"/>
        <w:spacing w:after="160"/>
        <w:ind w:right="-7" w:firstLine="567"/>
        <w:jc w:val="center"/>
        <w:rPr>
          <w:rFonts w:ascii="GHEA Grapalat" w:hAnsi="GHEA Grapalat" w:cs="Sylfaen"/>
        </w:rPr>
      </w:pPr>
    </w:p>
    <w:p w:rsidR="00E62E7F" w:rsidRPr="00E62E7F" w:rsidRDefault="00E62E7F" w:rsidP="00E62E7F">
      <w:pPr>
        <w:widowControl w:val="0"/>
        <w:ind w:right="-6"/>
        <w:jc w:val="center"/>
        <w:rPr>
          <w:rFonts w:ascii="GHEA Grapalat" w:hAnsi="GHEA Grapalat"/>
        </w:rPr>
      </w:pPr>
      <w:r w:rsidRPr="00E62E7F">
        <w:rPr>
          <w:rFonts w:ascii="GHEA Grapalat" w:hAnsi="GHEA Grapalat"/>
        </w:rPr>
        <w:t xml:space="preserve">НА ЗАПРОС КОТИРОВОК,, ОБЪЯВЛЕННЫЙ С ЦЕЛЬЮ ПРИОБРЕТЕНИЯ " </w:t>
      </w:r>
    </w:p>
    <w:p w:rsidR="00E62E7F" w:rsidRPr="00E62E7F" w:rsidRDefault="00E62E7F" w:rsidP="00E62E7F">
      <w:pPr>
        <w:widowControl w:val="0"/>
        <w:ind w:right="-6"/>
        <w:jc w:val="center"/>
        <w:rPr>
          <w:rFonts w:ascii="GHEA Grapalat" w:hAnsi="GHEA Grapalat"/>
        </w:rPr>
      </w:pPr>
      <w:r w:rsidRPr="00E62E7F">
        <w:rPr>
          <w:rFonts w:ascii="GHEA Grapalat" w:hAnsi="GHEA Grapalat"/>
        </w:rPr>
        <w:t xml:space="preserve">  "</w:t>
      </w:r>
      <w:r w:rsidR="00F26E0B" w:rsidRPr="00F26E0B">
        <w:rPr>
          <w:rFonts w:ascii="GHEA Grapalat" w:hAnsi="GHEA Grapalat"/>
        </w:rPr>
        <w:t xml:space="preserve"> </w:t>
      </w:r>
      <w:r w:rsidR="00F26E0B" w:rsidRPr="004123D4">
        <w:rPr>
          <w:rFonts w:ascii="GHEA Grapalat" w:hAnsi="GHEA Grapalat"/>
        </w:rPr>
        <w:t>ПРЕДОСТАВЛЕНИЕ ОХРАННОЙ УСЛУГИ  (БЕЗОПАСНОСТИ И ОХРАННОЙ)</w:t>
      </w:r>
      <w:r w:rsidRPr="00E62E7F">
        <w:rPr>
          <w:rFonts w:ascii="GHEA Grapalat" w:hAnsi="GHEA Grapalat"/>
        </w:rPr>
        <w:t>"  ДЛЯ НУЖД "ЦЕНТР ПРАВОВОГО  ОБРАЗОВАНИЯ  И РЕАЛИЗАЦИИ РЕАБИЛИТАЦИОННЫХ ПРОГРАММ" ГНКО</w:t>
      </w:r>
    </w:p>
    <w:p w:rsidR="00F10152" w:rsidRPr="009044F1" w:rsidRDefault="00F10152" w:rsidP="00F10152">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F10152" w:rsidRPr="00DB335F" w:rsidRDefault="00F10152" w:rsidP="00F10152">
      <w:pPr>
        <w:rPr>
          <w:rFonts w:ascii="GHEA Grapalat" w:hAnsi="GHEA Grapalat"/>
          <w:i/>
        </w:rPr>
      </w:pPr>
    </w:p>
    <w:p w:rsidR="00F10152" w:rsidRPr="009F1DDE" w:rsidRDefault="00F10152" w:rsidP="00F10152">
      <w:pPr>
        <w:rPr>
          <w:rFonts w:ascii="GHEA Grapalat" w:hAnsi="GHEA Grapalat"/>
          <w:i/>
        </w:rPr>
      </w:pPr>
    </w:p>
    <w:p w:rsidR="00DB335F" w:rsidRPr="009F1DDE" w:rsidRDefault="00DB335F" w:rsidP="00F10152">
      <w:pPr>
        <w:rPr>
          <w:rFonts w:ascii="GHEA Grapalat" w:hAnsi="GHEA Grapalat"/>
          <w:i/>
        </w:rPr>
      </w:pPr>
    </w:p>
    <w:p w:rsidR="00F10152" w:rsidRPr="00DB335F" w:rsidRDefault="00F10152" w:rsidP="00F10152">
      <w:pPr>
        <w:rPr>
          <w:rFonts w:ascii="GHEA Grapalat" w:hAnsi="GHEA Grapalat"/>
          <w:i/>
        </w:rPr>
      </w:pPr>
    </w:p>
    <w:p w:rsidR="00F10152" w:rsidRPr="00DB335F" w:rsidRDefault="00F10152" w:rsidP="00F10152">
      <w:pPr>
        <w:rPr>
          <w:rFonts w:ascii="GHEA Grapalat" w:hAnsi="GHEA Grapalat"/>
          <w:i/>
        </w:rPr>
      </w:pPr>
    </w:p>
    <w:p w:rsidR="00F10152" w:rsidRPr="00DB335F" w:rsidRDefault="00F10152" w:rsidP="00F10152">
      <w:pPr>
        <w:rPr>
          <w:rFonts w:ascii="GHEA Grapalat" w:hAnsi="GHEA Grapalat"/>
          <w:i/>
        </w:rPr>
      </w:pPr>
    </w:p>
    <w:p w:rsidR="001A43A4" w:rsidRPr="009044F1" w:rsidRDefault="00096865" w:rsidP="00F10152">
      <w:pPr>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F10152" w:rsidRPr="00E22AAD" w:rsidRDefault="00F10152" w:rsidP="00F10152">
      <w:pPr>
        <w:widowControl w:val="0"/>
        <w:spacing w:after="160"/>
        <w:jc w:val="center"/>
        <w:rPr>
          <w:rFonts w:ascii="GHEA Grapalat" w:hAnsi="GHEA Grapalat"/>
          <w:b/>
        </w:rPr>
      </w:pPr>
    </w:p>
    <w:p w:rsidR="00E36210" w:rsidRPr="009044F1" w:rsidRDefault="00E36210" w:rsidP="00E36210">
      <w:pPr>
        <w:widowControl w:val="0"/>
        <w:spacing w:after="160"/>
        <w:jc w:val="center"/>
        <w:rPr>
          <w:rFonts w:ascii="GHEA Grapalat" w:hAnsi="GHEA Grapalat"/>
          <w:i/>
        </w:rPr>
      </w:pPr>
      <w:r w:rsidRPr="009044F1">
        <w:rPr>
          <w:rFonts w:ascii="GHEA Grapalat" w:hAnsi="GHEA Grapalat"/>
          <w:b/>
        </w:rPr>
        <w:t xml:space="preserve">ПРИГЛАШЕНИЯ НА </w:t>
      </w:r>
      <w:r w:rsidRPr="00E22AAD">
        <w:rPr>
          <w:rFonts w:ascii="GHEA Grapalat" w:hAnsi="GHEA Grapalat"/>
          <w:b/>
        </w:rPr>
        <w:t>ЗАПРОСА КОТИРОВОК,</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rsidR="00F10152" w:rsidRPr="00E22AAD" w:rsidRDefault="00F10152" w:rsidP="00F10152">
      <w:pPr>
        <w:widowControl w:val="0"/>
        <w:spacing w:after="160"/>
        <w:jc w:val="center"/>
        <w:rPr>
          <w:rFonts w:ascii="GHEA Grapalat" w:hAnsi="GHEA Grapalat"/>
          <w:b/>
        </w:rPr>
      </w:pPr>
      <w:r w:rsidRPr="00E22AAD">
        <w:rPr>
          <w:rFonts w:ascii="GHEA Grapalat" w:hAnsi="GHEA Grapalat"/>
          <w:b/>
        </w:rPr>
        <w:t xml:space="preserve">" </w:t>
      </w:r>
      <w:r w:rsidR="00F26E0B" w:rsidRPr="00F26E0B">
        <w:rPr>
          <w:rFonts w:ascii="GHEA Grapalat" w:hAnsi="GHEA Grapalat"/>
          <w:b/>
        </w:rPr>
        <w:t>ПРЕДОСТАВЛЕНИЕ ОХРАННОЙ УСЛУГИ  (БЕЗОПАСНОСТИ И ОХРАННОЙ)</w:t>
      </w:r>
      <w:r w:rsidRPr="00E22AAD">
        <w:rPr>
          <w:rFonts w:ascii="GHEA Grapalat" w:hAnsi="GHEA Grapalat"/>
          <w:b/>
        </w:rPr>
        <w:t>"  ДЛЯ НУЖД " ЦЕНТР ПРАВОВОГО  ОБРАЗОВАНИЯ  И РЕАЛИЗАЦИИ РЕАБИЛИТАЦИОННЫХ ПРОГРАММ" ГНКО</w:t>
      </w:r>
    </w:p>
    <w:p w:rsidR="00F10152" w:rsidRPr="00DB335F" w:rsidRDefault="00F10152" w:rsidP="00F10152">
      <w:pPr>
        <w:widowControl w:val="0"/>
        <w:spacing w:after="160"/>
        <w:ind w:firstLine="567"/>
        <w:jc w:val="center"/>
        <w:rPr>
          <w:rFonts w:ascii="GHEA Grapalat" w:hAnsi="GHEA Grapalat"/>
        </w:rPr>
      </w:pPr>
    </w:p>
    <w:p w:rsidR="00F10152" w:rsidRPr="00DB335F" w:rsidRDefault="00F10152" w:rsidP="00F10152">
      <w:pPr>
        <w:widowControl w:val="0"/>
        <w:spacing w:after="160"/>
        <w:ind w:firstLine="567"/>
        <w:jc w:val="center"/>
        <w:rPr>
          <w:rFonts w:ascii="GHEA Grapalat" w:hAnsi="GHEA Grapalat"/>
        </w:rPr>
      </w:pP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Pr="00DB335F" w:rsidRDefault="00520F57" w:rsidP="00B46D58">
      <w:pPr>
        <w:widowControl w:val="0"/>
        <w:spacing w:after="160"/>
        <w:jc w:val="center"/>
        <w:rPr>
          <w:rFonts w:ascii="GHEA Grapalat" w:hAnsi="GHEA Grapalat"/>
          <w:b/>
        </w:rPr>
      </w:pPr>
    </w:p>
    <w:p w:rsidR="00F10152" w:rsidRPr="00DB335F" w:rsidRDefault="00F10152" w:rsidP="00B46D58">
      <w:pPr>
        <w:widowControl w:val="0"/>
        <w:spacing w:after="160"/>
        <w:jc w:val="center"/>
        <w:rPr>
          <w:rFonts w:ascii="GHEA Grapalat" w:hAnsi="GHEA Grapalat"/>
          <w:b/>
        </w:rPr>
      </w:pPr>
    </w:p>
    <w:p w:rsidR="00F10152" w:rsidRPr="00DB335F" w:rsidRDefault="00F10152" w:rsidP="00B46D58">
      <w:pPr>
        <w:widowControl w:val="0"/>
        <w:spacing w:after="160"/>
        <w:jc w:val="center"/>
        <w:rPr>
          <w:rFonts w:ascii="GHEA Grapalat" w:hAnsi="GHEA Grapalat"/>
          <w:b/>
        </w:rPr>
      </w:pPr>
    </w:p>
    <w:p w:rsidR="00F10152" w:rsidRPr="00DB335F" w:rsidRDefault="00F10152"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lastRenderedPageBreak/>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F10152" w:rsidRPr="00E22AAD">
        <w:rPr>
          <w:rFonts w:ascii="GHEA Grapalat" w:hAnsi="GHEA Grapalat"/>
          <w:b/>
        </w:rPr>
        <w:t>ЗАПРОСА КОТИРОВОК</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F10152">
      <w:pPr>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F10152" w:rsidRPr="00F10152">
        <w:rPr>
          <w:rFonts w:ascii="GHEA Grapalat" w:hAnsi="GHEA Grapalat"/>
          <w:spacing w:val="-6"/>
        </w:rPr>
        <w:t xml:space="preserve"> </w:t>
      </w:r>
      <w:r w:rsidR="00F10152">
        <w:rPr>
          <w:rFonts w:ascii="GHEA Grapalat" w:hAnsi="GHEA Grapalat"/>
        </w:rPr>
        <w:t>IKVCIK-GHTsDzB-2</w:t>
      </w:r>
      <w:r w:rsidR="00F10152" w:rsidRPr="00F10152">
        <w:rPr>
          <w:rFonts w:ascii="GHEA Grapalat" w:hAnsi="GHEA Grapalat"/>
        </w:rPr>
        <w:t>2</w:t>
      </w:r>
      <w:r w:rsidR="00F10152" w:rsidRPr="006B0291">
        <w:rPr>
          <w:rFonts w:ascii="GHEA Grapalat" w:hAnsi="GHEA Grapalat"/>
        </w:rPr>
        <w:t>/0</w:t>
      </w:r>
      <w:r w:rsidR="00F26E0B" w:rsidRPr="00F26E0B">
        <w:rPr>
          <w:rFonts w:ascii="GHEA Grapalat" w:hAnsi="GHEA Grapalat"/>
        </w:rPr>
        <w:t>6</w:t>
      </w:r>
      <w:r w:rsidR="00F10152"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880C3F" w:rsidRPr="00DA384B">
        <w:rPr>
          <w:rFonts w:ascii="GHEA Grapalat" w:hAnsi="GHEA Grapalat"/>
          <w:b/>
        </w:rPr>
        <w:t>"Центр Правового  Образования  И Реализации Реабилитационных Программ" Гнко</w:t>
      </w:r>
      <w:r w:rsidR="00880C3F" w:rsidRPr="000B2CFA">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880C3F" w:rsidRPr="00E22AAD">
        <w:rPr>
          <w:rFonts w:ascii="GHEA Grapalat" w:hAnsi="GHEA Grapalat"/>
          <w:b/>
          <w:sz w:val="24"/>
          <w:szCs w:val="24"/>
        </w:rPr>
        <w:t>gnumner@lawinstitute.am»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880C3F" w:rsidRPr="009044F1" w:rsidRDefault="00845AA5" w:rsidP="00880C3F">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880C3F" w:rsidRPr="009044F1">
        <w:rPr>
          <w:rFonts w:ascii="GHEA Grapalat" w:hAnsi="GHEA Grapalat"/>
          <w:i w:val="0"/>
          <w:sz w:val="24"/>
          <w:szCs w:val="24"/>
        </w:rPr>
        <w:t xml:space="preserve">Предметом закупки является приобретение </w:t>
      </w:r>
      <w:r w:rsidR="00880C3F" w:rsidRPr="00E62E7F">
        <w:rPr>
          <w:rFonts w:ascii="GHEA Grapalat" w:hAnsi="GHEA Grapalat"/>
          <w:i w:val="0"/>
          <w:sz w:val="24"/>
          <w:szCs w:val="24"/>
        </w:rPr>
        <w:t>"</w:t>
      </w:r>
      <w:r w:rsidR="00E62E7F" w:rsidRPr="00E62E7F">
        <w:rPr>
          <w:rFonts w:ascii="GHEA Grapalat" w:hAnsi="GHEA Grapalat"/>
          <w:i w:val="0"/>
          <w:sz w:val="24"/>
          <w:szCs w:val="24"/>
        </w:rPr>
        <w:t xml:space="preserve"> </w:t>
      </w:r>
      <w:r w:rsidR="00F26E0B" w:rsidRPr="00F26E0B">
        <w:rPr>
          <w:rFonts w:ascii="GHEA Grapalat" w:hAnsi="GHEA Grapalat"/>
          <w:i w:val="0"/>
          <w:sz w:val="24"/>
          <w:szCs w:val="24"/>
        </w:rPr>
        <w:t>предоставление охранной услуги  (безопасности и охранно</w:t>
      </w:r>
      <w:r w:rsidR="00F26E0B" w:rsidRPr="009044F1">
        <w:rPr>
          <w:rFonts w:ascii="GHEA Grapalat" w:hAnsi="GHEA Grapalat"/>
          <w:i w:val="0"/>
          <w:sz w:val="24"/>
          <w:szCs w:val="24"/>
        </w:rPr>
        <w:t>и</w:t>
      </w:r>
      <w:r w:rsidR="00F26E0B" w:rsidRPr="00F26E0B">
        <w:rPr>
          <w:rFonts w:ascii="GHEA Grapalat" w:hAnsi="GHEA Grapalat"/>
          <w:i w:val="0"/>
          <w:sz w:val="24"/>
          <w:szCs w:val="24"/>
        </w:rPr>
        <w:t>)</w:t>
      </w:r>
      <w:r w:rsidR="00F26E0B" w:rsidRPr="008B3C36">
        <w:rPr>
          <w:rFonts w:ascii="GHEA Grapalat" w:hAnsi="GHEA Grapalat"/>
          <w:i w:val="0"/>
          <w:sz w:val="24"/>
          <w:szCs w:val="24"/>
        </w:rPr>
        <w:t>"</w:t>
      </w:r>
      <w:r w:rsidR="00F26E0B" w:rsidRPr="009044F1">
        <w:rPr>
          <w:rFonts w:ascii="GHEA Grapalat" w:hAnsi="GHEA Grapalat"/>
          <w:i w:val="0"/>
          <w:sz w:val="24"/>
          <w:szCs w:val="24"/>
        </w:rPr>
        <w:t xml:space="preserve"> </w:t>
      </w:r>
      <w:r w:rsidR="00880C3F" w:rsidRPr="009044F1">
        <w:rPr>
          <w:rFonts w:ascii="GHEA Grapalat" w:hAnsi="GHEA Grapalat"/>
          <w:i w:val="0"/>
          <w:sz w:val="24"/>
          <w:szCs w:val="24"/>
        </w:rPr>
        <w:t xml:space="preserve">(далее — также </w:t>
      </w:r>
      <w:r w:rsidR="00880C3F">
        <w:rPr>
          <w:rFonts w:ascii="GHEA Grapalat" w:hAnsi="GHEA Grapalat"/>
          <w:i w:val="0"/>
          <w:sz w:val="24"/>
          <w:szCs w:val="24"/>
        </w:rPr>
        <w:t>услуга</w:t>
      </w:r>
      <w:r w:rsidR="00880C3F" w:rsidRPr="009044F1">
        <w:rPr>
          <w:rFonts w:ascii="GHEA Grapalat" w:hAnsi="GHEA Grapalat"/>
          <w:i w:val="0"/>
          <w:sz w:val="24"/>
          <w:szCs w:val="24"/>
        </w:rPr>
        <w:t xml:space="preserve">) для нужд </w:t>
      </w:r>
      <w:r w:rsidR="00880C3F" w:rsidRPr="00E62E7F">
        <w:rPr>
          <w:rFonts w:ascii="GHEA Grapalat" w:hAnsi="GHEA Grapalat"/>
          <w:i w:val="0"/>
          <w:sz w:val="24"/>
          <w:szCs w:val="24"/>
        </w:rPr>
        <w:t>"Центр правового</w:t>
      </w:r>
      <w:r w:rsidR="00880C3F" w:rsidRPr="00E22AAD">
        <w:rPr>
          <w:rFonts w:ascii="GHEA Grapalat" w:hAnsi="GHEA Grapalat"/>
          <w:b/>
          <w:i w:val="0"/>
          <w:sz w:val="24"/>
          <w:szCs w:val="24"/>
        </w:rPr>
        <w:t xml:space="preserve">  образования и реализации реабилитационных программ" ГНКО</w:t>
      </w:r>
      <w:r w:rsidR="00880C3F" w:rsidRPr="009044F1">
        <w:rPr>
          <w:rFonts w:ascii="GHEA Grapalat" w:hAnsi="GHEA Grapalat"/>
          <w:i w:val="0"/>
          <w:sz w:val="24"/>
          <w:szCs w:val="24"/>
        </w:rPr>
        <w:t>, которые сгруппированы в лоты "</w:t>
      </w:r>
      <w:r w:rsidR="009D1309" w:rsidRPr="009D1309">
        <w:rPr>
          <w:rFonts w:ascii="GHEA Grapalat" w:hAnsi="GHEA Grapalat"/>
          <w:i w:val="0"/>
          <w:sz w:val="24"/>
          <w:szCs w:val="24"/>
        </w:rPr>
        <w:t>2</w:t>
      </w:r>
      <w:r w:rsidR="00880C3F"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F26E0B" w:rsidRPr="009044F1" w:rsidTr="00F36B23">
        <w:trPr>
          <w:jc w:val="center"/>
        </w:trPr>
        <w:tc>
          <w:tcPr>
            <w:tcW w:w="1530" w:type="dxa"/>
            <w:vAlign w:val="center"/>
          </w:tcPr>
          <w:p w:rsidR="00F26E0B" w:rsidRPr="009044F1" w:rsidRDefault="00F26E0B"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tcPr>
          <w:p w:rsidR="00F26E0B" w:rsidRPr="007C4AAF" w:rsidRDefault="00F26E0B" w:rsidP="00F36B23">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C05121">
              <w:rPr>
                <w:rFonts w:ascii="GHEA Grapalat" w:hAnsi="GHEA Grapalat"/>
                <w:i w:val="0"/>
                <w:sz w:val="24"/>
                <w:szCs w:val="24"/>
              </w:rPr>
              <w:t>Предоставление вооруженных охранных услуг по адресу здание  № 56, 1-ой улицы, 4-ого переулка общины Карби, Арагацотнского марза Республики Армения/включая прилегающие здания и подвал /(далее-объект или территория)</w:t>
            </w:r>
          </w:p>
        </w:tc>
      </w:tr>
      <w:tr w:rsidR="00F26E0B" w:rsidRPr="009044F1" w:rsidTr="00F36B23">
        <w:trPr>
          <w:jc w:val="center"/>
        </w:trPr>
        <w:tc>
          <w:tcPr>
            <w:tcW w:w="1530" w:type="dxa"/>
            <w:vAlign w:val="center"/>
          </w:tcPr>
          <w:p w:rsidR="00F26E0B" w:rsidRPr="00F26E0B" w:rsidRDefault="00F26E0B" w:rsidP="00B46D58">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w:t>
            </w:r>
          </w:p>
        </w:tc>
        <w:tc>
          <w:tcPr>
            <w:tcW w:w="7704" w:type="dxa"/>
          </w:tcPr>
          <w:p w:rsidR="00F26E0B" w:rsidRPr="007C4AAF" w:rsidRDefault="00F26E0B" w:rsidP="00F36B23">
            <w:pPr>
              <w:pStyle w:val="Heading3"/>
              <w:keepNext w:val="0"/>
              <w:widowControl w:val="0"/>
              <w:tabs>
                <w:tab w:val="left" w:pos="1134"/>
              </w:tabs>
              <w:spacing w:after="160" w:line="240" w:lineRule="auto"/>
              <w:ind w:firstLine="567"/>
              <w:jc w:val="both"/>
              <w:rPr>
                <w:rFonts w:ascii="GHEA Grapalat" w:hAnsi="GHEA Grapalat"/>
                <w:i w:val="0"/>
                <w:sz w:val="24"/>
                <w:szCs w:val="24"/>
                <w:lang w:val="en-US"/>
              </w:rPr>
            </w:pPr>
            <w:r w:rsidRPr="0052779E">
              <w:rPr>
                <w:rFonts w:ascii="GHEA Grapalat" w:hAnsi="GHEA Grapalat"/>
                <w:i w:val="0"/>
                <w:sz w:val="24"/>
                <w:szCs w:val="24"/>
              </w:rPr>
              <w:t>Предостовление охранных (безопасности и охранных) услуг/ в том числе прилегающих зданий и подвального помещения/ (далее – объект или территория) через системы охранного оповещения административного здания по ул. М. Хоренаци 162а, г. Еревана</w:t>
            </w:r>
          </w:p>
        </w:tc>
      </w:tr>
    </w:tbl>
    <w:p w:rsidR="00DB335F" w:rsidRPr="009F1DDE" w:rsidRDefault="00DB335F" w:rsidP="00B46D58">
      <w:pPr>
        <w:pStyle w:val="BodyTextIndent2"/>
        <w:widowControl w:val="0"/>
        <w:spacing w:after="160" w:line="240" w:lineRule="auto"/>
        <w:ind w:firstLine="567"/>
        <w:rPr>
          <w:rFonts w:ascii="GHEA Grapalat" w:hAnsi="GHEA Grapalat"/>
          <w:sz w:val="24"/>
          <w:szCs w:val="24"/>
        </w:rPr>
      </w:pPr>
    </w:p>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F26E0B" w:rsidRPr="002D3806" w:rsidRDefault="00F26E0B" w:rsidP="00F26E0B">
      <w:pPr>
        <w:jc w:val="both"/>
        <w:rPr>
          <w:rFonts w:ascii="GHEA Grapalat" w:hAnsi="GHEA Grapalat"/>
          <w:b/>
          <w:lang w:eastAsia="en-US" w:bidi="ar-SA"/>
        </w:rPr>
      </w:pPr>
      <w:r w:rsidRPr="002D3806">
        <w:rPr>
          <w:rFonts w:ascii="GHEA Grapalat" w:hAnsi="GHEA Grapalat"/>
          <w:b/>
          <w:lang w:eastAsia="en-US" w:bidi="ar-SA"/>
        </w:rPr>
        <w:t xml:space="preserve">Требуются следующие лицензии для услуг, предусмотренных настоящим приглашением </w:t>
      </w:r>
    </w:p>
    <w:p w:rsidR="00F26E0B" w:rsidRPr="002D3806" w:rsidRDefault="00F26E0B" w:rsidP="00F26E0B">
      <w:pPr>
        <w:rPr>
          <w:b/>
          <w:lang w:eastAsia="en-US" w:bidi="ar-SA"/>
        </w:rPr>
      </w:pPr>
    </w:p>
    <w:tbl>
      <w:tblPr>
        <w:tblW w:w="8080"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8"/>
        <w:gridCol w:w="6662"/>
      </w:tblGrid>
      <w:tr w:rsidR="00F26E0B" w:rsidRPr="002D3806" w:rsidTr="00F26E0B">
        <w:tc>
          <w:tcPr>
            <w:tcW w:w="1418" w:type="dxa"/>
          </w:tcPr>
          <w:p w:rsidR="00F26E0B" w:rsidRPr="002D3806" w:rsidRDefault="00F26E0B" w:rsidP="00F36B23">
            <w:pPr>
              <w:tabs>
                <w:tab w:val="left" w:pos="1134"/>
              </w:tabs>
              <w:jc w:val="center"/>
              <w:rPr>
                <w:rFonts w:ascii="GHEA Grapalat" w:hAnsi="GHEA Grapalat"/>
                <w:b/>
                <w:i/>
                <w:lang w:val="es-ES" w:eastAsia="en-US" w:bidi="ar-SA"/>
              </w:rPr>
            </w:pPr>
            <w:r w:rsidRPr="002D3806">
              <w:rPr>
                <w:rFonts w:ascii="GHEA Grapalat" w:hAnsi="GHEA Grapalat" w:cs="Sylfaen"/>
                <w:b/>
                <w:bCs/>
                <w:i/>
                <w:iCs/>
                <w:lang w:val="es-ES" w:eastAsia="en-US" w:bidi="ar-SA"/>
              </w:rPr>
              <w:t>Номера лотов</w:t>
            </w:r>
          </w:p>
        </w:tc>
        <w:tc>
          <w:tcPr>
            <w:tcW w:w="6662" w:type="dxa"/>
            <w:vAlign w:val="center"/>
          </w:tcPr>
          <w:p w:rsidR="00F26E0B" w:rsidRPr="002D3806" w:rsidRDefault="00F26E0B" w:rsidP="00F36B23">
            <w:pPr>
              <w:spacing w:line="360" w:lineRule="auto"/>
              <w:jc w:val="center"/>
              <w:rPr>
                <w:rFonts w:ascii="GHEA Grapalat" w:hAnsi="GHEA Grapalat" w:cs="Sylfaen"/>
                <w:b/>
                <w:i/>
                <w:lang w:val="es-ES" w:eastAsia="en-US" w:bidi="ar-SA"/>
              </w:rPr>
            </w:pPr>
            <w:r w:rsidRPr="002D3806">
              <w:rPr>
                <w:rFonts w:ascii="GHEA Grapalat" w:hAnsi="GHEA Grapalat" w:cs="Sylfaen"/>
                <w:b/>
                <w:i/>
                <w:lang w:val="es-ES" w:eastAsia="en-US" w:bidi="ar-SA"/>
              </w:rPr>
              <w:t>Виды требуемой(ых) лицензии(зий) /разрешения(ний)/</w:t>
            </w:r>
          </w:p>
        </w:tc>
      </w:tr>
      <w:tr w:rsidR="00F26E0B" w:rsidRPr="002D3806" w:rsidTr="00F26E0B">
        <w:tc>
          <w:tcPr>
            <w:tcW w:w="1418" w:type="dxa"/>
            <w:shd w:val="clear" w:color="auto" w:fill="999999"/>
          </w:tcPr>
          <w:p w:rsidR="00F26E0B" w:rsidRPr="002D3806" w:rsidRDefault="00F26E0B" w:rsidP="00F36B23">
            <w:pPr>
              <w:tabs>
                <w:tab w:val="left" w:pos="1134"/>
              </w:tabs>
              <w:jc w:val="center"/>
              <w:rPr>
                <w:rFonts w:ascii="GHEA Grapalat" w:hAnsi="GHEA Grapalat"/>
                <w:b/>
                <w:i/>
                <w:lang w:val="es-ES" w:eastAsia="en-US" w:bidi="ar-SA"/>
              </w:rPr>
            </w:pPr>
            <w:r w:rsidRPr="002D3806">
              <w:rPr>
                <w:rFonts w:ascii="GHEA Grapalat" w:hAnsi="GHEA Grapalat"/>
                <w:b/>
                <w:i/>
                <w:lang w:val="es-ES" w:eastAsia="en-US" w:bidi="ar-SA"/>
              </w:rPr>
              <w:t>1</w:t>
            </w:r>
          </w:p>
        </w:tc>
        <w:tc>
          <w:tcPr>
            <w:tcW w:w="6662" w:type="dxa"/>
            <w:shd w:val="clear" w:color="auto" w:fill="999999"/>
          </w:tcPr>
          <w:p w:rsidR="00F26E0B" w:rsidRPr="002D3806" w:rsidRDefault="00F26E0B" w:rsidP="00F36B23">
            <w:pPr>
              <w:tabs>
                <w:tab w:val="left" w:pos="1134"/>
              </w:tabs>
              <w:jc w:val="center"/>
              <w:rPr>
                <w:rFonts w:ascii="GHEA Grapalat" w:hAnsi="GHEA Grapalat"/>
                <w:b/>
                <w:i/>
                <w:lang w:val="es-ES" w:eastAsia="en-US" w:bidi="ar-SA"/>
              </w:rPr>
            </w:pPr>
            <w:r w:rsidRPr="002D3806">
              <w:rPr>
                <w:rFonts w:ascii="GHEA Grapalat" w:hAnsi="GHEA Grapalat"/>
                <w:b/>
                <w:i/>
                <w:lang w:val="es-ES" w:eastAsia="en-US" w:bidi="ar-SA"/>
              </w:rPr>
              <w:t>2</w:t>
            </w:r>
          </w:p>
        </w:tc>
      </w:tr>
      <w:tr w:rsidR="00F26E0B" w:rsidRPr="002D3806" w:rsidTr="00F26E0B">
        <w:tc>
          <w:tcPr>
            <w:tcW w:w="1418" w:type="dxa"/>
            <w:vAlign w:val="center"/>
          </w:tcPr>
          <w:p w:rsidR="00F26E0B" w:rsidRPr="002D3806" w:rsidRDefault="00F26E0B" w:rsidP="00F36B23">
            <w:pPr>
              <w:jc w:val="center"/>
              <w:rPr>
                <w:rFonts w:ascii="GHEA Grapalat" w:hAnsi="GHEA Grapalat"/>
                <w:b/>
                <w:i/>
                <w:lang w:eastAsia="en-US" w:bidi="ar-SA"/>
              </w:rPr>
            </w:pPr>
            <w:r w:rsidRPr="002D3806">
              <w:rPr>
                <w:rFonts w:ascii="GHEA Grapalat" w:hAnsi="GHEA Grapalat"/>
                <w:b/>
                <w:i/>
                <w:lang w:val="es-ES" w:eastAsia="en-US" w:bidi="ar-SA"/>
              </w:rPr>
              <w:t>1</w:t>
            </w:r>
            <w:r w:rsidRPr="002D3806">
              <w:rPr>
                <w:rFonts w:ascii="GHEA Grapalat" w:hAnsi="GHEA Grapalat"/>
                <w:b/>
                <w:i/>
                <w:lang w:eastAsia="en-US" w:bidi="ar-SA"/>
              </w:rPr>
              <w:t>.</w:t>
            </w:r>
          </w:p>
        </w:tc>
        <w:tc>
          <w:tcPr>
            <w:tcW w:w="6662" w:type="dxa"/>
            <w:vAlign w:val="center"/>
          </w:tcPr>
          <w:p w:rsidR="00F26E0B" w:rsidRPr="002D3806" w:rsidRDefault="00F26E0B" w:rsidP="00F36B23">
            <w:pPr>
              <w:spacing w:line="276" w:lineRule="auto"/>
              <w:rPr>
                <w:rFonts w:ascii="GHEA Grapalat" w:hAnsi="GHEA Grapalat"/>
                <w:b/>
                <w:lang w:val="es-ES" w:eastAsia="en-US" w:bidi="ar-SA"/>
              </w:rPr>
            </w:pPr>
            <w:r w:rsidRPr="002D3806">
              <w:rPr>
                <w:rFonts w:ascii="GHEA Grapalat" w:hAnsi="GHEA Grapalat" w:cs="Times Armenian"/>
                <w:b/>
                <w:lang w:val="af-ZA" w:eastAsia="en-US" w:bidi="ar-SA"/>
              </w:rPr>
              <w:t xml:space="preserve">1. </w:t>
            </w:r>
            <w:r w:rsidRPr="002D3806">
              <w:rPr>
                <w:rFonts w:ascii="GHEA Grapalat" w:hAnsi="GHEA Grapalat"/>
                <w:b/>
                <w:lang w:val="es-ES" w:eastAsia="en-US" w:bidi="ar-SA"/>
              </w:rPr>
              <w:t xml:space="preserve">Разрешение (лицензия) на </w:t>
            </w:r>
            <w:r>
              <w:rPr>
                <w:rFonts w:ascii="GHEA Grapalat" w:hAnsi="GHEA Grapalat"/>
                <w:b/>
                <w:lang w:val="es-ES" w:eastAsia="en-US" w:bidi="ar-SA"/>
              </w:rPr>
              <w:t xml:space="preserve">приобретение , </w:t>
            </w:r>
            <w:r w:rsidRPr="00ED336D">
              <w:rPr>
                <w:rFonts w:ascii="GHEA Grapalat" w:hAnsi="GHEA Grapalat"/>
                <w:b/>
                <w:lang w:val="es-ES" w:eastAsia="en-US" w:bidi="ar-SA"/>
              </w:rPr>
              <w:t>ношение</w:t>
            </w:r>
            <w:r>
              <w:rPr>
                <w:rFonts w:ascii="GHEA Grapalat" w:hAnsi="GHEA Grapalat"/>
                <w:b/>
                <w:lang w:val="es-ES" w:eastAsia="en-US" w:bidi="ar-SA"/>
              </w:rPr>
              <w:t xml:space="preserve"> и </w:t>
            </w:r>
            <w:r w:rsidRPr="00ED336D">
              <w:rPr>
                <w:rFonts w:ascii="GHEA Grapalat" w:hAnsi="GHEA Grapalat"/>
                <w:b/>
                <w:lang w:val="es-ES" w:eastAsia="en-US" w:bidi="ar-SA"/>
              </w:rPr>
              <w:t>хранение</w:t>
            </w:r>
            <w:r>
              <w:rPr>
                <w:rFonts w:ascii="GHEA Grapalat" w:hAnsi="GHEA Grapalat"/>
                <w:b/>
                <w:lang w:val="es-ES" w:eastAsia="en-US" w:bidi="ar-SA"/>
              </w:rPr>
              <w:t xml:space="preserve"> </w:t>
            </w:r>
            <w:r w:rsidRPr="00ED336D">
              <w:rPr>
                <w:rFonts w:ascii="GHEA Grapalat" w:hAnsi="GHEA Grapalat"/>
                <w:b/>
                <w:lang w:val="es-ES" w:eastAsia="en-US" w:bidi="ar-SA"/>
              </w:rPr>
              <w:t xml:space="preserve">гражданского и </w:t>
            </w:r>
            <w:r>
              <w:rPr>
                <w:rFonts w:ascii="GHEA Grapalat" w:hAnsi="GHEA Grapalat"/>
                <w:b/>
                <w:lang w:val="es-ES" w:eastAsia="en-US" w:bidi="ar-SA"/>
              </w:rPr>
              <w:t xml:space="preserve">/или </w:t>
            </w:r>
            <w:r w:rsidRPr="00ED336D">
              <w:rPr>
                <w:rFonts w:ascii="GHEA Grapalat" w:hAnsi="GHEA Grapalat"/>
                <w:b/>
                <w:lang w:val="es-ES" w:eastAsia="en-US" w:bidi="ar-SA"/>
              </w:rPr>
              <w:t>служебного</w:t>
            </w:r>
            <w:r>
              <w:rPr>
                <w:rFonts w:ascii="GHEA Grapalat" w:hAnsi="GHEA Grapalat"/>
                <w:b/>
                <w:lang w:val="es-ES" w:eastAsia="en-US" w:bidi="ar-SA"/>
              </w:rPr>
              <w:t xml:space="preserve"> </w:t>
            </w:r>
            <w:r w:rsidRPr="00ED336D">
              <w:rPr>
                <w:rFonts w:ascii="GHEA Grapalat" w:hAnsi="GHEA Grapalat"/>
                <w:b/>
                <w:lang w:val="es-ES" w:eastAsia="en-US" w:bidi="ar-SA"/>
              </w:rPr>
              <w:t>оружия</w:t>
            </w:r>
            <w:r>
              <w:rPr>
                <w:rFonts w:ascii="GHEA Grapalat" w:hAnsi="GHEA Grapalat"/>
                <w:b/>
                <w:lang w:val="es-ES" w:eastAsia="en-US" w:bidi="ar-SA"/>
              </w:rPr>
              <w:t xml:space="preserve"> и пуля.***</w:t>
            </w:r>
          </w:p>
          <w:p w:rsidR="00F26E0B" w:rsidRDefault="00F26E0B" w:rsidP="00F36B23">
            <w:pPr>
              <w:spacing w:line="276" w:lineRule="auto"/>
              <w:rPr>
                <w:rFonts w:ascii="GHEA Grapalat" w:hAnsi="GHEA Grapalat"/>
                <w:b/>
                <w:lang w:val="es-ES" w:eastAsia="en-US" w:bidi="ar-SA"/>
              </w:rPr>
            </w:pPr>
            <w:r w:rsidRPr="002D3806">
              <w:rPr>
                <w:rFonts w:ascii="GHEA Grapalat" w:hAnsi="GHEA Grapalat"/>
                <w:b/>
                <w:lang w:val="es-ES" w:eastAsia="en-US" w:bidi="ar-SA"/>
              </w:rPr>
              <w:t>2. Лицензия</w:t>
            </w:r>
            <w:r>
              <w:rPr>
                <w:rFonts w:ascii="GHEA Grapalat" w:hAnsi="GHEA Grapalat"/>
                <w:b/>
                <w:lang w:val="es-ES" w:eastAsia="en-US" w:bidi="ar-SA"/>
              </w:rPr>
              <w:t xml:space="preserve"> на </w:t>
            </w:r>
            <w:r w:rsidRPr="00ED336D">
              <w:rPr>
                <w:rFonts w:ascii="GHEA Grapalat" w:hAnsi="GHEA Grapalat"/>
                <w:b/>
                <w:lang w:val="es-ES" w:eastAsia="en-US" w:bidi="ar-SA"/>
              </w:rPr>
              <w:t>осуществление частной</w:t>
            </w:r>
            <w:r>
              <w:t xml:space="preserve"> </w:t>
            </w:r>
            <w:r w:rsidRPr="00ED336D">
              <w:rPr>
                <w:rFonts w:ascii="GHEA Grapalat" w:hAnsi="GHEA Grapalat"/>
                <w:b/>
                <w:lang w:val="es-ES" w:eastAsia="en-US" w:bidi="ar-SA"/>
              </w:rPr>
              <w:t>охранной деятельности</w:t>
            </w:r>
          </w:p>
          <w:p w:rsidR="00F26E0B" w:rsidRPr="002D3806" w:rsidRDefault="00F26E0B" w:rsidP="00F36B23">
            <w:pPr>
              <w:spacing w:line="276" w:lineRule="auto"/>
              <w:rPr>
                <w:rFonts w:ascii="GHEA Grapalat" w:hAnsi="GHEA Grapalat"/>
                <w:b/>
                <w:lang w:val="es-ES" w:eastAsia="en-US" w:bidi="ar-SA"/>
              </w:rPr>
            </w:pPr>
          </w:p>
        </w:tc>
      </w:tr>
      <w:tr w:rsidR="00F26E0B" w:rsidRPr="002D3806" w:rsidTr="00F26E0B">
        <w:tc>
          <w:tcPr>
            <w:tcW w:w="1418" w:type="dxa"/>
            <w:vAlign w:val="center"/>
          </w:tcPr>
          <w:p w:rsidR="00F26E0B" w:rsidRPr="002D3806" w:rsidRDefault="00F26E0B" w:rsidP="00F36B23">
            <w:pPr>
              <w:jc w:val="center"/>
              <w:rPr>
                <w:rFonts w:ascii="GHEA Grapalat" w:hAnsi="GHEA Grapalat"/>
                <w:b/>
                <w:i/>
                <w:lang w:val="es-ES" w:eastAsia="en-US" w:bidi="ar-SA"/>
              </w:rPr>
            </w:pPr>
            <w:r>
              <w:rPr>
                <w:rFonts w:ascii="GHEA Grapalat" w:hAnsi="GHEA Grapalat"/>
                <w:b/>
                <w:i/>
                <w:lang w:val="es-ES" w:eastAsia="en-US" w:bidi="ar-SA"/>
              </w:rPr>
              <w:t>2.</w:t>
            </w:r>
          </w:p>
        </w:tc>
        <w:tc>
          <w:tcPr>
            <w:tcW w:w="6662" w:type="dxa"/>
            <w:vAlign w:val="center"/>
          </w:tcPr>
          <w:p w:rsidR="00F26E0B" w:rsidRDefault="00F26E0B" w:rsidP="00F36B23">
            <w:pPr>
              <w:spacing w:line="276" w:lineRule="auto"/>
              <w:rPr>
                <w:rFonts w:ascii="GHEA Grapalat" w:hAnsi="GHEA Grapalat"/>
                <w:b/>
                <w:lang w:val="es-ES" w:eastAsia="en-US" w:bidi="ar-SA"/>
              </w:rPr>
            </w:pPr>
            <w:r>
              <w:rPr>
                <w:rFonts w:ascii="GHEA Grapalat" w:hAnsi="GHEA Grapalat" w:cs="Times Armenian"/>
                <w:b/>
                <w:lang w:val="af-ZA" w:eastAsia="en-US" w:bidi="ar-SA"/>
              </w:rPr>
              <w:t>1.</w:t>
            </w:r>
            <w:r w:rsidRPr="002D3806">
              <w:rPr>
                <w:rFonts w:ascii="GHEA Grapalat" w:hAnsi="GHEA Grapalat"/>
                <w:b/>
                <w:lang w:val="es-ES" w:eastAsia="en-US" w:bidi="ar-SA"/>
              </w:rPr>
              <w:t xml:space="preserve"> Лицензия</w:t>
            </w:r>
            <w:r>
              <w:rPr>
                <w:rFonts w:ascii="GHEA Grapalat" w:hAnsi="GHEA Grapalat"/>
                <w:b/>
                <w:lang w:val="es-ES" w:eastAsia="en-US" w:bidi="ar-SA"/>
              </w:rPr>
              <w:t xml:space="preserve"> на </w:t>
            </w:r>
            <w:r w:rsidRPr="00ED336D">
              <w:rPr>
                <w:rFonts w:ascii="GHEA Grapalat" w:hAnsi="GHEA Grapalat"/>
                <w:b/>
                <w:lang w:val="es-ES" w:eastAsia="en-US" w:bidi="ar-SA"/>
              </w:rPr>
              <w:t>осуществление частной</w:t>
            </w:r>
            <w:r>
              <w:t xml:space="preserve"> </w:t>
            </w:r>
            <w:r w:rsidRPr="00ED336D">
              <w:rPr>
                <w:rFonts w:ascii="GHEA Grapalat" w:hAnsi="GHEA Grapalat"/>
                <w:b/>
                <w:lang w:val="es-ES" w:eastAsia="en-US" w:bidi="ar-SA"/>
              </w:rPr>
              <w:t>охранной деятельности</w:t>
            </w:r>
          </w:p>
          <w:p w:rsidR="00F26E0B" w:rsidRPr="00ED336D" w:rsidRDefault="00F26E0B" w:rsidP="00F36B23">
            <w:pPr>
              <w:spacing w:line="276" w:lineRule="auto"/>
              <w:rPr>
                <w:rFonts w:ascii="GHEA Grapalat" w:hAnsi="GHEA Grapalat" w:cs="Times Armenian"/>
                <w:b/>
                <w:lang w:val="es-ES" w:eastAsia="en-US" w:bidi="ar-SA"/>
              </w:rPr>
            </w:pPr>
          </w:p>
        </w:tc>
      </w:tr>
    </w:tbl>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lastRenderedPageBreak/>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BD2C67" w:rsidRPr="001115E9" w:rsidRDefault="00BD2C67" w:rsidP="00B46D58">
      <w:pPr>
        <w:widowControl w:val="0"/>
        <w:tabs>
          <w:tab w:val="left" w:pos="1134"/>
        </w:tabs>
        <w:spacing w:after="160"/>
        <w:ind w:firstLine="567"/>
        <w:jc w:val="both"/>
        <w:rPr>
          <w:rFonts w:ascii="GHEA Grapalat" w:hAnsi="GHEA Grapalat"/>
        </w:rPr>
      </w:pP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w:t>
      </w:r>
      <w:r w:rsidRPr="009044F1">
        <w:rPr>
          <w:rFonts w:ascii="GHEA Grapalat" w:hAnsi="GHEA Grapalat"/>
        </w:rPr>
        <w:lastRenderedPageBreak/>
        <w:t>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кто-либо из членов какого-либо органа управления одного из них или из числа </w:t>
      </w:r>
      <w:r w:rsidRPr="009044F1">
        <w:rPr>
          <w:rFonts w:ascii="GHEA Grapalat" w:hAnsi="GHEA Grapalat"/>
          <w:color w:val="000000"/>
        </w:rPr>
        <w:lastRenderedPageBreak/>
        <w:t>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E67CC4" w:rsidRPr="009044F1" w:rsidRDefault="00096865" w:rsidP="00E67CC4">
      <w:pPr>
        <w:widowControl w:val="0"/>
        <w:tabs>
          <w:tab w:val="left" w:pos="1134"/>
        </w:tabs>
        <w:spacing w:after="160"/>
        <w:ind w:firstLine="567"/>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 xml:space="preserve">Участник, в случае признания отобранным участником, в сроки установленными статьей 35 Закона, представляет обеспечение квалификации </w:t>
      </w:r>
      <w:r w:rsidR="00E67CC4" w:rsidRPr="00CC18C4">
        <w:rPr>
          <w:rFonts w:ascii="GHEA Grapalat" w:hAnsi="GHEA Grapalat"/>
        </w:rPr>
        <w:t>в размере 15 процентов</w:t>
      </w:r>
      <w:r w:rsidR="00E67CC4" w:rsidRPr="00CC18C4">
        <w:rPr>
          <w:rFonts w:ascii="GHEA Grapalat" w:hAnsi="GHEA Grapalat"/>
          <w:vertAlign w:val="superscript"/>
        </w:rPr>
        <w:t>5,1</w:t>
      </w:r>
      <w:r w:rsidR="00E67CC4" w:rsidRPr="00CC18C4">
        <w:rPr>
          <w:rFonts w:ascii="GHEA Grapalat" w:hAnsi="GHEA Grapalat"/>
        </w:rPr>
        <w:t xml:space="preserve">  представленного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FE2CCB">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FE2CCB">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FE2CCB" w:rsidRDefault="00FE2CCB" w:rsidP="00407DB3">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p>
    <w:p w:rsidR="00FE2CCB" w:rsidRPr="00A970FC" w:rsidRDefault="00FE2CCB" w:rsidP="00FE2CCB">
      <w:pPr>
        <w:pStyle w:val="FootnoteText"/>
        <w:jc w:val="both"/>
        <w:rPr>
          <w:rFonts w:asciiTheme="minorHAnsi" w:hAnsiTheme="minorHAnsi"/>
        </w:rPr>
      </w:pPr>
      <w:r w:rsidRPr="00A970FC">
        <w:rPr>
          <w:rFonts w:asciiTheme="minorHAnsi" w:hAnsiTheme="minorHAnsi"/>
        </w:rPr>
        <w:t xml:space="preserve">5.1 </w:t>
      </w:r>
      <w:r w:rsidRPr="00A970FC">
        <w:rPr>
          <w:rFonts w:ascii="GHEA Grapalat" w:hAnsi="GHEA Grapalat"/>
          <w:i/>
        </w:rPr>
        <w:t>Если цена услуги, закупаемой по заявке на закупку в рамках данной процедуры, превышает семидесятикратный размер базовой единицы закупок, число " 15 "заменяется числом "30".</w:t>
      </w:r>
    </w:p>
    <w:p w:rsidR="00FE2CCB" w:rsidRPr="00A970FC" w:rsidRDefault="00FE2CCB" w:rsidP="00B46D58">
      <w:pPr>
        <w:pStyle w:val="BodyTextIndent2"/>
        <w:widowControl w:val="0"/>
        <w:tabs>
          <w:tab w:val="left" w:pos="1134"/>
        </w:tabs>
        <w:spacing w:after="160" w:line="240" w:lineRule="auto"/>
        <w:ind w:firstLine="567"/>
        <w:rPr>
          <w:rFonts w:ascii="GHEA Grapalat" w:hAnsi="GHEA Grapalat"/>
          <w:sz w:val="24"/>
          <w:szCs w:val="24"/>
        </w:rPr>
      </w:pPr>
    </w:p>
    <w:p w:rsidR="00FE2CCB" w:rsidRDefault="00FE2CCB" w:rsidP="00B46D58">
      <w:pPr>
        <w:pStyle w:val="BodyTextIndent2"/>
        <w:widowControl w:val="0"/>
        <w:tabs>
          <w:tab w:val="left" w:pos="1134"/>
        </w:tabs>
        <w:spacing w:after="160" w:line="240" w:lineRule="auto"/>
        <w:ind w:firstLine="567"/>
        <w:rPr>
          <w:rFonts w:ascii="GHEA Grapalat" w:hAnsi="GHEA Grapalat"/>
          <w:sz w:val="24"/>
          <w:szCs w:val="24"/>
        </w:rPr>
      </w:pP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lastRenderedPageBreak/>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21D46">
        <w:rPr>
          <w:rStyle w:val="FootnoteReference"/>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w:t>
      </w:r>
      <w:r w:rsidR="00F9791A" w:rsidRPr="00F9791A">
        <w:rPr>
          <w:rFonts w:ascii="GHEA Grapalat" w:hAnsi="GHEA Grapalat"/>
          <w:lang w:val="hy-AM"/>
        </w:rPr>
        <w:lastRenderedPageBreak/>
        <w:t xml:space="preserve">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9B4A71" w:rsidRDefault="009B4A71" w:rsidP="009B4A71">
      <w:pPr>
        <w:pStyle w:val="BodyTextIndent2"/>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подать в комиссию по адресу "</w:t>
      </w:r>
      <w:r w:rsidRPr="007D585D">
        <w:rPr>
          <w:rFonts w:ascii="GHEA Grapalat" w:hAnsi="GHEA Grapalat"/>
          <w:b/>
          <w:sz w:val="24"/>
          <w:szCs w:val="24"/>
        </w:rPr>
        <w:t xml:space="preserve"> </w:t>
      </w:r>
      <w:r w:rsidRPr="004A7C5D">
        <w:rPr>
          <w:rFonts w:ascii="GHEA Grapalat" w:hAnsi="GHEA Grapalat"/>
          <w:b/>
          <w:sz w:val="24"/>
          <w:szCs w:val="24"/>
        </w:rPr>
        <w:t>г.Ереван, ул. М.Хоренаци 162А</w:t>
      </w:r>
      <w:r>
        <w:rPr>
          <w:rFonts w:ascii="GHEA Grapalat" w:hAnsi="GHEA Grapalat"/>
          <w:sz w:val="24"/>
          <w:szCs w:val="24"/>
        </w:rPr>
        <w:t xml:space="preserve"> " не позднее, чем </w:t>
      </w:r>
      <w:r w:rsidR="00F26E0B">
        <w:rPr>
          <w:rFonts w:ascii="GHEA Grapalat" w:hAnsi="GHEA Grapalat"/>
          <w:b/>
          <w:sz w:val="24"/>
          <w:szCs w:val="24"/>
        </w:rPr>
        <w:t>"1</w:t>
      </w:r>
      <w:r w:rsidR="00F26E0B" w:rsidRPr="00F26E0B">
        <w:rPr>
          <w:rFonts w:ascii="GHEA Grapalat" w:hAnsi="GHEA Grapalat"/>
          <w:b/>
          <w:sz w:val="24"/>
          <w:szCs w:val="24"/>
        </w:rPr>
        <w:t>1</w:t>
      </w:r>
      <w:r w:rsidRPr="007D585D">
        <w:rPr>
          <w:rFonts w:ascii="GHEA Grapalat" w:hAnsi="GHEA Grapalat"/>
          <w:b/>
          <w:sz w:val="24"/>
          <w:szCs w:val="24"/>
        </w:rPr>
        <w:t>;00" часов "7"-го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6D3CB9">
      <w:pPr>
        <w:pStyle w:val="BodyTextIndent2"/>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9B4A71">
        <w:rPr>
          <w:rFonts w:ascii="GHEA Grapalat" w:hAnsi="GHEA Grapalat"/>
        </w:rPr>
        <w:t>"</w:t>
      </w:r>
      <w:r w:rsidR="009B4A71" w:rsidRPr="008D285A">
        <w:rPr>
          <w:rFonts w:ascii="GHEA Grapalat" w:hAnsi="GHEA Grapalat"/>
          <w:sz w:val="24"/>
          <w:szCs w:val="24"/>
        </w:rPr>
        <w:t xml:space="preserve"> </w:t>
      </w:r>
      <w:r w:rsidR="009B4A71">
        <w:rPr>
          <w:rFonts w:ascii="GHEA Grapalat" w:hAnsi="GHEA Grapalat"/>
          <w:sz w:val="24"/>
          <w:szCs w:val="24"/>
        </w:rPr>
        <w:t>Донара Мгеряну</w:t>
      </w:r>
      <w:r w:rsidR="009B4A71">
        <w:rPr>
          <w:rFonts w:ascii="GHEA Grapalat" w:hAnsi="GHEA Grapalat"/>
        </w:rPr>
        <w:t xml:space="preserve"> "</w:t>
      </w:r>
      <w:r w:rsidR="009B4A71" w:rsidRPr="009B4A71">
        <w:rPr>
          <w:rFonts w:ascii="GHEA Grapalat" w:hAnsi="GHEA Grapalat"/>
        </w:rPr>
        <w:t>.</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A12B60" w:rsidRPr="00BD2C67" w:rsidRDefault="00A12B60" w:rsidP="00B46D58">
      <w:pPr>
        <w:pStyle w:val="BodyTextIndent2"/>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lastRenderedPageBreak/>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w:t>
      </w:r>
      <w:r w:rsidRPr="009044F1">
        <w:rPr>
          <w:rFonts w:ascii="GHEA Grapalat" w:hAnsi="GHEA Grapalat"/>
          <w:sz w:val="24"/>
          <w:szCs w:val="24"/>
        </w:rPr>
        <w:lastRenderedPageBreak/>
        <w:t>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Default="00BC1D1C" w:rsidP="00A9672E">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w:t>
      </w:r>
      <w:r w:rsidR="007861DD">
        <w:rPr>
          <w:rFonts w:ascii="GHEA Grapalat" w:hAnsi="GHEA Grapalat"/>
          <w:sz w:val="24"/>
          <w:szCs w:val="24"/>
        </w:rPr>
        <w:t>ц</w:t>
      </w:r>
      <w:r>
        <w:rPr>
          <w:rFonts w:ascii="GHEA Grapalat" w:hAnsi="GHEA Grapalat"/>
          <w:sz w:val="24"/>
          <w:szCs w:val="24"/>
        </w:rPr>
        <w:t>xУxК</w:t>
      </w:r>
      <w:r w:rsidR="007861DD">
        <w:rPr>
          <w:rFonts w:ascii="GHEA Grapalat" w:hAnsi="GHEA Grapalat"/>
          <w:sz w:val="24"/>
          <w:szCs w:val="24"/>
        </w:rPr>
        <w:t>, где:</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ВС-сумма, выплачиваемая за оказание отдельных видов услуг, установленных договором</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ЦУ -итоговая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 совокупность максимальных единиц цен, установленных для оказания услуги</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У-цена на максимальную единицу предоставленной услуги</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К-количество предоставленных услуг.</w:t>
      </w:r>
    </w:p>
    <w:p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xml:space="preserve">, и они соответствуют друг другу, а в сумме, указанной буквами в графе общей цены, заполнены лишние слова, в результате </w:t>
      </w:r>
      <w:r w:rsidRPr="00A14685">
        <w:rPr>
          <w:rFonts w:ascii="GHEA Grapalat" w:hAnsi="GHEA Grapalat"/>
          <w:sz w:val="24"/>
          <w:szCs w:val="24"/>
        </w:rPr>
        <w:lastRenderedPageBreak/>
        <w:t>чего получается несуществующая цифра.</w:t>
      </w:r>
    </w:p>
    <w:p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416546" w:rsidRPr="00DB335F" w:rsidRDefault="00416546" w:rsidP="009B4A71">
      <w:pPr>
        <w:widowControl w:val="0"/>
        <w:spacing w:after="160"/>
        <w:ind w:right="565"/>
        <w:rPr>
          <w:rFonts w:ascii="GHEA Grapalat" w:hAnsi="GHEA Grapalat"/>
          <w:b/>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A9098A">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w:t>
      </w:r>
      <w:r w:rsidR="00DB335F" w:rsidRPr="00E62E7F">
        <w:rPr>
          <w:rFonts w:ascii="GHEA Grapalat" w:hAnsi="GHEA Grapalat"/>
          <w:b/>
          <w:sz w:val="24"/>
          <w:szCs w:val="24"/>
        </w:rPr>
        <w:t>7</w:t>
      </w:r>
      <w:r w:rsidR="00A9098A" w:rsidRPr="00E62E7F">
        <w:rPr>
          <w:rFonts w:ascii="GHEA Grapalat" w:hAnsi="GHEA Grapalat"/>
          <w:b/>
          <w:sz w:val="24"/>
          <w:szCs w:val="24"/>
        </w:rPr>
        <w:t>"-ый день в "</w:t>
      </w:r>
      <w:r w:rsidR="00F26E0B">
        <w:rPr>
          <w:rFonts w:ascii="GHEA Grapalat" w:hAnsi="GHEA Grapalat"/>
          <w:b/>
          <w:sz w:val="24"/>
          <w:szCs w:val="24"/>
        </w:rPr>
        <w:t>1</w:t>
      </w:r>
      <w:r w:rsidR="00F26E0B" w:rsidRPr="00F26E0B">
        <w:rPr>
          <w:rFonts w:ascii="GHEA Grapalat" w:hAnsi="GHEA Grapalat"/>
          <w:b/>
          <w:sz w:val="24"/>
          <w:szCs w:val="24"/>
        </w:rPr>
        <w:t>1</w:t>
      </w:r>
      <w:r w:rsidR="00DB335F" w:rsidRPr="00E62E7F">
        <w:rPr>
          <w:rFonts w:ascii="GHEA Grapalat" w:hAnsi="GHEA Grapalat"/>
          <w:b/>
          <w:sz w:val="24"/>
          <w:szCs w:val="24"/>
        </w:rPr>
        <w:t>:00</w:t>
      </w:r>
      <w:r w:rsidR="00A9098A" w:rsidRPr="00E62E7F">
        <w:rPr>
          <w:rFonts w:ascii="GHEA Grapalat" w:hAnsi="GHEA Grapalat"/>
          <w:b/>
          <w:sz w:val="24"/>
          <w:szCs w:val="24"/>
        </w:rPr>
        <w:t>" со</w:t>
      </w:r>
      <w:r w:rsidR="00A9098A" w:rsidRPr="00AD29CE">
        <w:rPr>
          <w:rFonts w:ascii="GHEA Grapalat" w:hAnsi="GHEA Grapalat"/>
          <w:sz w:val="24"/>
          <w:szCs w:val="24"/>
        </w:rPr>
        <w:t xml:space="preserve">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lastRenderedPageBreak/>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w:t>
      </w:r>
      <w:r w:rsidR="00A67C62" w:rsidRPr="00AA7BD6">
        <w:rPr>
          <w:rFonts w:ascii="GHEA Grapalat" w:hAnsi="GHEA Grapalat"/>
          <w:b/>
          <w:i w:val="0"/>
          <w:sz w:val="24"/>
          <w:szCs w:val="24"/>
        </w:rPr>
        <w:t>курсу КБ</w:t>
      </w:r>
      <w:r w:rsidR="00A67C62">
        <w:rPr>
          <w:rFonts w:ascii="GHEA Grapalat" w:hAnsi="GHEA Grapalat"/>
          <w:i w:val="0"/>
          <w:sz w:val="24"/>
          <w:szCs w:val="24"/>
        </w:rPr>
        <w:t>.</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6834A0" w:rsidRDefault="006834A0" w:rsidP="006834A0">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 цены превышают цену, установленную заявкой на закупку,</w:t>
      </w:r>
      <w:r w:rsidRPr="000811C1">
        <w:rPr>
          <w:rFonts w:ascii="GHEA Grapalat" w:hAnsi="GHEA Grapalat"/>
          <w:sz w:val="24"/>
          <w:szCs w:val="24"/>
        </w:rPr>
        <w:t xml:space="preserve"> </w:t>
      </w:r>
      <w:r>
        <w:rPr>
          <w:rFonts w:ascii="GHEA Grapalat" w:hAnsi="GHEA Grapalat"/>
          <w:sz w:val="24"/>
          <w:szCs w:val="24"/>
        </w:rPr>
        <w:t xml:space="preserve">то </w:t>
      </w:r>
      <w:r w:rsidRPr="008F2148">
        <w:rPr>
          <w:rFonts w:ascii="GHEA Grapalat" w:hAnsi="GHEA Grapalat"/>
          <w:sz w:val="24"/>
          <w:szCs w:val="24"/>
        </w:rPr>
        <w:t xml:space="preserve">оценочная комиссия может объявить </w:t>
      </w:r>
      <w:r>
        <w:rPr>
          <w:rFonts w:ascii="GHEA Grapalat" w:hAnsi="GHEA Grapalat"/>
          <w:sz w:val="24"/>
          <w:szCs w:val="24"/>
        </w:rPr>
        <w:t>отобранным</w:t>
      </w:r>
      <w:r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Pr="00A644AB">
        <w:rPr>
          <w:rFonts w:ascii="GHEA Grapalat" w:hAnsi="GHEA Grapalat"/>
          <w:sz w:val="24"/>
          <w:szCs w:val="24"/>
        </w:rPr>
        <w:t xml:space="preserve"> </w:t>
      </w:r>
      <w:r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Pr>
          <w:rFonts w:ascii="GHEA Grapalat" w:hAnsi="GHEA Grapalat"/>
          <w:sz w:val="24"/>
          <w:szCs w:val="24"/>
        </w:rPr>
        <w:t xml:space="preserve"> цены, превышающей</w:t>
      </w:r>
      <w:r w:rsidRPr="000811C1">
        <w:rPr>
          <w:rFonts w:ascii="GHEA Grapalat" w:hAnsi="GHEA Grapalat"/>
          <w:sz w:val="24"/>
          <w:szCs w:val="24"/>
        </w:rPr>
        <w:t xml:space="preserve"> цену, установленную заявкой на закупку, и заключения соглашения между сторонами. При этом соглашение заключается в течение </w:t>
      </w:r>
      <w:r>
        <w:rPr>
          <w:rFonts w:ascii="GHEA Grapalat" w:hAnsi="GHEA Grapalat"/>
          <w:sz w:val="24"/>
          <w:szCs w:val="24"/>
        </w:rPr>
        <w:t>пятнадцати</w:t>
      </w:r>
      <w:r w:rsidRPr="000811C1">
        <w:rPr>
          <w:rFonts w:ascii="GHEA Grapalat" w:hAnsi="GHEA Grapalat"/>
          <w:sz w:val="24"/>
          <w:szCs w:val="24"/>
        </w:rPr>
        <w:t xml:space="preserve"> рабочих дней после предусмотрения дополнительных финансовых средств с продлением сроков </w:t>
      </w:r>
      <w:r>
        <w:rPr>
          <w:rFonts w:ascii="GHEA Grapalat" w:hAnsi="GHEA Grapalat"/>
          <w:sz w:val="24"/>
          <w:szCs w:val="24"/>
        </w:rPr>
        <w:t>предоставления услуг</w:t>
      </w:r>
      <w:r w:rsidRPr="00356BF3">
        <w:rPr>
          <w:rFonts w:ascii="GHEA Grapalat" w:hAnsi="GHEA Grapalat"/>
          <w:sz w:val="24"/>
          <w:szCs w:val="24"/>
        </w:rPr>
        <w:t xml:space="preserve"> н</w:t>
      </w:r>
      <w:r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 xml:space="preserve">Договор, заключенный в соответствии с настоящим абзацем, расторгается, если в течение </w:t>
      </w:r>
      <w:r>
        <w:rPr>
          <w:rFonts w:ascii="GHEA Grapalat" w:hAnsi="GHEA Grapalat"/>
          <w:sz w:val="24"/>
          <w:szCs w:val="24"/>
        </w:rPr>
        <w:t>шестидесяти</w:t>
      </w:r>
      <w:r w:rsidRPr="00235D56">
        <w:rPr>
          <w:rFonts w:ascii="GHEA Grapalat" w:hAnsi="GHEA Grapalat"/>
          <w:sz w:val="24"/>
          <w:szCs w:val="24"/>
        </w:rPr>
        <w:t xml:space="preserve"> календарных дней, следующих за заключением</w:t>
      </w:r>
      <w:r w:rsidRPr="0039134D">
        <w:rPr>
          <w:rFonts w:ascii="GHEA Grapalat" w:hAnsi="GHEA Grapalat"/>
          <w:sz w:val="24"/>
          <w:szCs w:val="24"/>
        </w:rPr>
        <w:t xml:space="preserve"> </w:t>
      </w:r>
      <w:r>
        <w:rPr>
          <w:rFonts w:ascii="GHEA Grapalat" w:hAnsi="GHEA Grapalat"/>
          <w:sz w:val="24"/>
          <w:szCs w:val="24"/>
        </w:rPr>
        <w:t xml:space="preserve">договора, </w:t>
      </w:r>
      <w:r w:rsidRPr="00235D56">
        <w:rPr>
          <w:rFonts w:ascii="GHEA Grapalat" w:hAnsi="GHEA Grapalat"/>
          <w:sz w:val="24"/>
          <w:szCs w:val="24"/>
        </w:rPr>
        <w:t>дополнительные финансовые средства</w:t>
      </w:r>
      <w:r w:rsidRPr="00EC09B0">
        <w:rPr>
          <w:rFonts w:ascii="GHEA Grapalat" w:hAnsi="GHEA Grapalat"/>
          <w:sz w:val="24"/>
          <w:szCs w:val="24"/>
        </w:rPr>
        <w:t xml:space="preserve"> </w:t>
      </w:r>
      <w:r>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 xml:space="preserve">в момент истечения установленного для переговоров срока, если цены, </w:t>
      </w:r>
      <w:r w:rsidR="00C34AFD" w:rsidRPr="00C34AFD">
        <w:rPr>
          <w:rFonts w:ascii="GHEA Grapalat" w:hAnsi="GHEA Grapalat"/>
          <w:sz w:val="24"/>
          <w:szCs w:val="24"/>
        </w:rPr>
        <w:lastRenderedPageBreak/>
        <w:t>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w:t>
      </w:r>
      <w:r w:rsidRPr="009044F1">
        <w:rPr>
          <w:rFonts w:ascii="GHEA Grapalat" w:hAnsi="GHEA Grapalat"/>
          <w:sz w:val="24"/>
          <w:szCs w:val="24"/>
        </w:rPr>
        <w:lastRenderedPageBreak/>
        <w:t xml:space="preserve">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F22B8A">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lastRenderedPageBreak/>
        <w:t>8.1</w:t>
      </w:r>
      <w:r w:rsidR="00A304E3" w:rsidRPr="00A304E3">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C808AC" w:rsidRPr="00925DE0">
        <w:rPr>
          <w:rFonts w:ascii="GHEA Grapalat" w:hAnsi="GHEA Grapalat"/>
        </w:rPr>
        <w:t>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E32AB7" w:rsidRPr="00D80C3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D80C32" w:rsidRPr="00925DE0">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E00AE5" w:rsidRPr="00925DE0">
        <w:rPr>
          <w:rFonts w:ascii="GHEA Grapalat" w:hAnsi="GHEA Grapalat"/>
          <w:sz w:val="24"/>
          <w:szCs w:val="24"/>
        </w:rPr>
        <w:t>2</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 xml:space="preserve">Периодом ожидания является период времени между днем, следующим за днем опубликования объявления относительно решения о заключении договора, и днем </w:t>
      </w:r>
      <w:r w:rsidRPr="009044F1">
        <w:rPr>
          <w:rFonts w:ascii="GHEA Grapalat" w:hAnsi="GHEA Grapalat"/>
          <w:sz w:val="24"/>
          <w:szCs w:val="24"/>
        </w:rPr>
        <w:lastRenderedPageBreak/>
        <w:t>возникновения правомочия на заключение заказчиком договора.</w:t>
      </w:r>
    </w:p>
    <w:p w:rsidR="00583092" w:rsidRPr="009044F1" w:rsidRDefault="00583092" w:rsidP="00B46D58">
      <w:pPr>
        <w:pStyle w:val="BodyTextIndent2"/>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9F1DDE" w:rsidRPr="009F1DDE">
        <w:rPr>
          <w:rFonts w:ascii="GHEA Grapalat" w:hAnsi="GHEA Grapalat"/>
          <w:sz w:val="24"/>
          <w:szCs w:val="24"/>
        </w:rPr>
        <w:t>5</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9B2CB5" w:rsidRDefault="009B2CB5" w:rsidP="00B46D58">
      <w:pPr>
        <w:widowControl w:val="0"/>
        <w:tabs>
          <w:tab w:val="left" w:pos="1134"/>
        </w:tabs>
        <w:spacing w:after="160"/>
        <w:ind w:firstLine="567"/>
        <w:jc w:val="both"/>
        <w:rPr>
          <w:rFonts w:ascii="GHEA Grapalat" w:hAnsi="GHEA Grapalat"/>
        </w:rPr>
      </w:pP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9B2CB5" w:rsidRDefault="009B2CB5" w:rsidP="00B46D58">
      <w:pPr>
        <w:pStyle w:val="BodyTextIndent"/>
        <w:widowControl w:val="0"/>
        <w:tabs>
          <w:tab w:val="left" w:pos="1134"/>
        </w:tabs>
        <w:spacing w:after="160" w:line="240" w:lineRule="auto"/>
        <w:ind w:firstLine="567"/>
        <w:rPr>
          <w:rFonts w:ascii="GHEA Grapalat" w:hAnsi="GHEA Grapalat"/>
          <w:i w:val="0"/>
          <w:sz w:val="24"/>
          <w:szCs w:val="24"/>
        </w:rPr>
      </w:pP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w:t>
      </w:r>
      <w:r w:rsidRPr="009044F1">
        <w:rPr>
          <w:rFonts w:ascii="GHEA Grapalat" w:hAnsi="GHEA Grapalat"/>
          <w:i w:val="0"/>
          <w:sz w:val="24"/>
          <w:szCs w:val="24"/>
        </w:rPr>
        <w:lastRenderedPageBreak/>
        <w:t>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B14029" w:rsidRDefault="007F245B" w:rsidP="007F245B">
      <w:pPr>
        <w:rPr>
          <w:rFonts w:ascii="GHEA Grapalat" w:hAnsi="GHEA Grapalat"/>
          <w:b/>
        </w:rPr>
      </w:pPr>
      <w:r w:rsidRPr="00925DE0">
        <w:rPr>
          <w:rFonts w:ascii="GHEA Grapalat" w:hAnsi="GHEA Grapalat"/>
          <w:b/>
        </w:rPr>
        <w:t xml:space="preserve">                  </w:t>
      </w:r>
    </w:p>
    <w:p w:rsidR="00096865" w:rsidRPr="00925DE0" w:rsidRDefault="00030D40" w:rsidP="00B14029">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F245B" w:rsidRPr="00925DE0" w:rsidRDefault="007F245B" w:rsidP="007F245B">
      <w:pPr>
        <w:rPr>
          <w:rFonts w:ascii="GHEA Grapalat" w:hAnsi="GHEA Grapalat" w:cs="Arial"/>
          <w:b/>
          <w:iCs/>
        </w:rPr>
      </w:pP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57550D" w:rsidRPr="008D2394" w:rsidRDefault="00A6609C" w:rsidP="0057550D">
      <w:pPr>
        <w:widowControl w:val="0"/>
        <w:tabs>
          <w:tab w:val="left" w:pos="1276"/>
        </w:tabs>
        <w:spacing w:after="160"/>
        <w:ind w:firstLine="567"/>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патнадцати процентам</w:t>
      </w:r>
      <w:r w:rsidR="008C5F2A" w:rsidRPr="008D2394">
        <w:rPr>
          <w:rFonts w:ascii="GHEA Grapalat" w:hAnsi="GHEA Grapalat"/>
        </w:rPr>
        <w:t xml:space="preserve"> ценового предложения отобранного участника.</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w:t>
      </w:r>
      <w:r w:rsidR="00136C12">
        <w:rPr>
          <w:rFonts w:ascii="GHEA Grapalat" w:hAnsi="GHEA Grapalat"/>
        </w:rPr>
        <w:t>.</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-го рабочего дня, следующего за днем полного принятия заказчиком результата выполнения договора</w:t>
      </w:r>
      <w:r w:rsidR="00E244E5">
        <w:rPr>
          <w:rFonts w:ascii="GHEA Grapalat" w:hAnsi="GHEA Grapalat"/>
        </w:rPr>
        <w:t>.</w:t>
      </w:r>
      <w:r w:rsidR="00E244E5" w:rsidRPr="00E244E5">
        <w:rPr>
          <w:rFonts w:ascii="GHEA Grapalat" w:hAnsi="GHEA Grapalat"/>
          <w:vertAlign w:val="superscript"/>
        </w:rPr>
        <w:t>1</w:t>
      </w:r>
      <w:r w:rsidR="00D500BA">
        <w:rPr>
          <w:rFonts w:ascii="GHEA Grapalat" w:hAnsi="GHEA Grapalat"/>
          <w:vertAlign w:val="superscript"/>
        </w:rPr>
        <w:t>2</w:t>
      </w:r>
      <w:r w:rsidR="00E244E5" w:rsidRPr="00E244E5">
        <w:rPr>
          <w:rFonts w:ascii="GHEA Grapalat" w:hAnsi="GHEA Grapalat"/>
          <w:vertAlign w:val="superscript"/>
        </w:rPr>
        <w:t>.1</w:t>
      </w:r>
    </w:p>
    <w:p w:rsidR="00CD2651" w:rsidRPr="002E6E0C" w:rsidRDefault="00CD2651"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договора.</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Pr="00707948" w:rsidRDefault="00CD2651" w:rsidP="00CD2651">
      <w:pPr>
        <w:widowControl w:val="0"/>
        <w:tabs>
          <w:tab w:val="left" w:pos="1276"/>
        </w:tabs>
        <w:spacing w:after="160"/>
        <w:ind w:firstLine="567"/>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055FCF" w:rsidRDefault="00055FCF">
      <w:pPr>
        <w:rPr>
          <w:rFonts w:ascii="GHEA Grapalat" w:hAnsi="GHEA Grapalat"/>
        </w:rPr>
      </w:pPr>
      <w:r>
        <w:rPr>
          <w:rFonts w:ascii="GHEA Grapalat" w:hAnsi="GHEA Grapalat"/>
        </w:rPr>
        <w:t>--------------------------</w:t>
      </w:r>
    </w:p>
    <w:p w:rsidR="00055FCF" w:rsidRPr="009F031B" w:rsidRDefault="00055FCF" w:rsidP="00055FCF">
      <w:pPr>
        <w:pStyle w:val="FootnoteText"/>
        <w:jc w:val="both"/>
        <w:rPr>
          <w:rFonts w:ascii="GHEA Grapalat" w:hAnsi="GHEA Grapalat"/>
          <w:i/>
        </w:rPr>
      </w:pPr>
      <w:r w:rsidRPr="009F031B">
        <w:rPr>
          <w:rFonts w:ascii="GHEA Grapalat" w:hAnsi="GHEA Grapalat"/>
          <w:i/>
        </w:rPr>
        <w:t>1</w:t>
      </w:r>
      <w:r w:rsidR="00682C6C" w:rsidRPr="009F031B">
        <w:rPr>
          <w:rFonts w:ascii="GHEA Grapalat" w:hAnsi="GHEA Grapalat"/>
          <w:i/>
        </w:rPr>
        <w:t>2</w:t>
      </w:r>
      <w:r w:rsidRPr="009F031B">
        <w:rPr>
          <w:rFonts w:ascii="GHEA Grapalat" w:hAnsi="GHEA Grapalat"/>
          <w:i/>
        </w:rPr>
        <w:t>.1 Если цена данного лота по заявке на закупку</w:t>
      </w:r>
      <w:r w:rsidRPr="009F031B">
        <w:rPr>
          <w:rFonts w:ascii="Cambria Math" w:hAnsi="Cambria Math" w:cs="Cambria Math"/>
          <w:i/>
        </w:rPr>
        <w:t>․</w:t>
      </w:r>
    </w:p>
    <w:p w:rsidR="00055FCF" w:rsidRPr="009F031B" w:rsidRDefault="00055FCF" w:rsidP="00055FCF">
      <w:pPr>
        <w:pStyle w:val="FootnoteText"/>
        <w:jc w:val="both"/>
        <w:rPr>
          <w:rFonts w:ascii="GHEA Grapalat" w:hAnsi="GHEA Grapalat"/>
          <w:i/>
        </w:rPr>
      </w:pPr>
      <w:r w:rsidRPr="009F031B">
        <w:rPr>
          <w:rFonts w:ascii="GHEA Grapalat" w:hAnsi="GHEA Grapalat"/>
          <w:i/>
        </w:rPr>
        <w:t>-не превышает двадцатипятикратный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или страховыми организациями"</w:t>
      </w:r>
      <w:r w:rsidRPr="009F031B">
        <w:rPr>
          <w:rFonts w:ascii="Cambria Math" w:hAnsi="Cambria Math" w:cs="Cambria Math"/>
          <w:i/>
        </w:rPr>
        <w:t>․</w:t>
      </w:r>
    </w:p>
    <w:p w:rsidR="00055FCF" w:rsidRPr="009F031B" w:rsidRDefault="00055FCF" w:rsidP="00055FCF">
      <w:pPr>
        <w:pStyle w:val="FootnoteText"/>
        <w:jc w:val="both"/>
        <w:rPr>
          <w:rFonts w:ascii="GHEA Grapalat" w:hAnsi="GHEA Grapalat"/>
          <w:i/>
        </w:rPr>
      </w:pPr>
      <w:r w:rsidRPr="009F031B">
        <w:rPr>
          <w:rFonts w:ascii="GHEA Grapalat" w:hAnsi="GHEA Grapalat"/>
          <w:i/>
        </w:rPr>
        <w:t>- не превышает семидесятикратный 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 соглашения о неустойке (приложение 4</w:t>
      </w:r>
      <w:r w:rsidRPr="009F031B">
        <w:rPr>
          <w:rFonts w:ascii="Cambria Math" w:hAnsi="Cambria Math" w:cs="Cambria Math"/>
          <w:i/>
        </w:rPr>
        <w:t>․</w:t>
      </w:r>
      <w:r w:rsidRPr="009F031B">
        <w:rPr>
          <w:rFonts w:ascii="GHEA Grapalat" w:hAnsi="GHEA Grapalat"/>
          <w:i/>
        </w:rPr>
        <w:t xml:space="preserve">2) </w:t>
      </w:r>
      <w:r w:rsidRPr="009F031B">
        <w:rPr>
          <w:rFonts w:ascii="GHEA Grapalat" w:hAnsi="GHEA Grapalat" w:cs="GHEA Mariam"/>
          <w:i/>
        </w:rPr>
        <w:t>или</w:t>
      </w:r>
      <w:r w:rsidRPr="009F031B">
        <w:rPr>
          <w:rFonts w:ascii="GHEA Grapalat" w:hAnsi="GHEA Grapalat"/>
          <w:i/>
        </w:rPr>
        <w:t xml:space="preserve">", </w:t>
      </w:r>
      <w:r w:rsidRPr="009F031B">
        <w:rPr>
          <w:rFonts w:ascii="GHEA Grapalat" w:hAnsi="GHEA Grapalat" w:cs="GHEA Mariam"/>
          <w:i/>
        </w:rPr>
        <w:t>а</w:t>
      </w:r>
      <w:r w:rsidRPr="009F031B">
        <w:rPr>
          <w:rFonts w:ascii="GHEA Grapalat" w:hAnsi="GHEA Grapalat"/>
          <w:i/>
        </w:rPr>
        <w:t xml:space="preserve"> </w:t>
      </w:r>
      <w:r w:rsidRPr="009F031B">
        <w:rPr>
          <w:rFonts w:ascii="GHEA Grapalat" w:hAnsi="GHEA Grapalat" w:cs="GHEA Mariam"/>
          <w:i/>
        </w:rPr>
        <w:t>число</w:t>
      </w:r>
      <w:r w:rsidRPr="009F031B">
        <w:rPr>
          <w:rFonts w:ascii="GHEA Grapalat" w:hAnsi="GHEA Grapalat"/>
          <w:i/>
        </w:rPr>
        <w:t xml:space="preserve"> " 20 "</w:t>
      </w:r>
      <w:r w:rsidRPr="009F031B">
        <w:rPr>
          <w:rFonts w:ascii="GHEA Grapalat" w:hAnsi="GHEA Grapalat" w:cs="GHEA Mariam"/>
          <w:i/>
        </w:rPr>
        <w:t>заменяется</w:t>
      </w:r>
      <w:r w:rsidRPr="009F031B">
        <w:rPr>
          <w:rFonts w:ascii="GHEA Grapalat" w:hAnsi="GHEA Grapalat"/>
          <w:i/>
        </w:rPr>
        <w:t xml:space="preserve"> </w:t>
      </w:r>
      <w:r w:rsidRPr="009F031B">
        <w:rPr>
          <w:rFonts w:ascii="GHEA Grapalat" w:hAnsi="GHEA Grapalat" w:cs="GHEA Mariam"/>
          <w:i/>
        </w:rPr>
        <w:t>числом</w:t>
      </w:r>
      <w:r w:rsidRPr="009F031B">
        <w:rPr>
          <w:rFonts w:ascii="GHEA Grapalat" w:hAnsi="GHEA Grapalat"/>
          <w:i/>
        </w:rPr>
        <w:t xml:space="preserve"> "90".</w:t>
      </w:r>
    </w:p>
    <w:p w:rsidR="00055FCF" w:rsidRPr="009F031B" w:rsidRDefault="00055FCF" w:rsidP="00055FCF">
      <w:pPr>
        <w:pStyle w:val="FootnoteText"/>
        <w:jc w:val="both"/>
        <w:rPr>
          <w:rFonts w:ascii="GHEA Grapalat" w:hAnsi="GHEA Grapalat"/>
          <w:i/>
        </w:rPr>
      </w:pPr>
      <w:r w:rsidRPr="009F031B">
        <w:rPr>
          <w:rFonts w:ascii="GHEA Grapalat" w:hAnsi="GHEA Grapalat"/>
          <w:i/>
        </w:rPr>
        <w:lastRenderedPageBreak/>
        <w:t>- превышает семидесятикратный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rsidR="00CD2651" w:rsidRPr="009F031B" w:rsidRDefault="00055FCF">
      <w:pPr>
        <w:rPr>
          <w:rFonts w:ascii="GHEA Grapalat" w:hAnsi="GHEA Grapalat"/>
          <w:i/>
        </w:rPr>
      </w:pPr>
      <w:r w:rsidRPr="009F031B">
        <w:rPr>
          <w:rFonts w:ascii="GHEA Grapalat" w:hAnsi="GHEA Grapalat"/>
          <w:i/>
        </w:rPr>
        <w:t xml:space="preserve">  </w:t>
      </w:r>
    </w:p>
    <w:p w:rsidR="00816D27" w:rsidRDefault="00816D27">
      <w:pPr>
        <w:rPr>
          <w:rFonts w:ascii="GHEA Grapalat" w:hAnsi="GHEA Grapalat" w:cs="Sylfaen"/>
        </w:rPr>
      </w:pPr>
      <w:r>
        <w:rPr>
          <w:rFonts w:ascii="GHEA Grapalat" w:hAnsi="GHEA Grapalat" w:cs="Sylfaen"/>
        </w:rPr>
        <w:br w:type="page"/>
      </w:r>
    </w:p>
    <w:p w:rsidR="002406D8" w:rsidRPr="00853D2D" w:rsidRDefault="002406D8" w:rsidP="00B46D58">
      <w:pPr>
        <w:widowControl w:val="0"/>
        <w:tabs>
          <w:tab w:val="left" w:pos="1276"/>
        </w:tabs>
        <w:spacing w:after="160"/>
        <w:ind w:firstLine="567"/>
        <w:jc w:val="both"/>
        <w:rPr>
          <w:rFonts w:ascii="GHEA Grapalat" w:hAnsi="GHEA Grapalat" w:cs="Sylfaen"/>
        </w:rPr>
      </w:pPr>
      <w:r w:rsidRPr="00853D2D">
        <w:rPr>
          <w:rFonts w:ascii="GHEA Grapalat" w:hAnsi="GHEA Grapalat" w:cs="Sylfaen"/>
        </w:rPr>
        <w:lastRenderedPageBreak/>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rsidR="00366C4E" w:rsidRPr="00853D2D" w:rsidRDefault="00030D40" w:rsidP="00B46D58">
      <w:pPr>
        <w:widowControl w:val="0"/>
        <w:tabs>
          <w:tab w:val="left" w:pos="1276"/>
        </w:tabs>
        <w:spacing w:after="160"/>
        <w:ind w:firstLine="567"/>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цены договора.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w:t>
      </w:r>
      <w:r w:rsidR="001B221C" w:rsidRPr="001B221C">
        <w:rPr>
          <w:rFonts w:ascii="GHEA Grapalat" w:hAnsi="GHEA Grapalat"/>
        </w:rPr>
        <w:t>"в одностороннем порядке утвержденного заявления-в виде неустойки (приложение 5.1) или наличных денег”,</w:t>
      </w:r>
      <w:r w:rsidR="00375E5E" w:rsidRPr="00853D2D">
        <w:rPr>
          <w:rFonts w:ascii="GHEA Grapalat" w:hAnsi="GHEA Grapalat"/>
        </w:rPr>
        <w:t>.</w:t>
      </w:r>
    </w:p>
    <w:p w:rsidR="0011249D" w:rsidRDefault="0058395E" w:rsidP="00B46D58">
      <w:pPr>
        <w:widowControl w:val="0"/>
        <w:tabs>
          <w:tab w:val="left" w:pos="1276"/>
        </w:tabs>
        <w:spacing w:after="160"/>
        <w:ind w:firstLine="567"/>
        <w:jc w:val="both"/>
        <w:rPr>
          <w:rFonts w:ascii="GHEA Grapalat" w:hAnsi="GHEA Grapalat"/>
        </w:rPr>
      </w:pPr>
      <w:r w:rsidRPr="00853D2D">
        <w:rPr>
          <w:rFonts w:ascii="GHEA Grapalat" w:hAnsi="GHEA Grapalat"/>
        </w:rPr>
        <w:t xml:space="preserve">Если процедура закупки организована </w:t>
      </w:r>
      <w:r w:rsidR="0011249D" w:rsidRPr="00853D2D">
        <w:rPr>
          <w:rFonts w:ascii="GHEA Grapalat" w:hAnsi="GHEA Grapalat"/>
        </w:rPr>
        <w:t xml:space="preserve">по лотам и участник признается отобранным участником по более чем одному лоту, </w:t>
      </w:r>
      <w:r w:rsidR="0011249D" w:rsidRPr="00853D2D">
        <w:rPr>
          <w:rFonts w:ascii="GHEA Grapalat" w:hAnsi="GHEA Grapalat" w:cs="Sylfaen"/>
        </w:rPr>
        <w:t xml:space="preserve">то он может предоставить обеспечение квалификации как </w:t>
      </w:r>
      <w:r w:rsidR="0011249D" w:rsidRPr="00853D2D">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11249D" w:rsidRPr="00B04651">
        <w:rPr>
          <w:rFonts w:ascii="GHEA Grapalat" w:hAnsi="GHEA Grapalat"/>
        </w:rPr>
        <w:t>цене договора.</w:t>
      </w:r>
      <w:r w:rsidR="0011249D">
        <w:rPr>
          <w:rFonts w:ascii="GHEA Grapalat" w:hAnsi="GHEA Grapalat"/>
        </w:rPr>
        <w:t xml:space="preserve"> </w:t>
      </w:r>
    </w:p>
    <w:p w:rsidR="00E969ED" w:rsidRPr="00DC30CC" w:rsidRDefault="00740EF5"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1B221C">
        <w:rPr>
          <w:rFonts w:ascii="GHEA Grapalat" w:hAnsi="GHEA Grapalat"/>
        </w:rPr>
        <w:t>20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2807DD" w:rsidRDefault="002807DD" w:rsidP="002807DD">
      <w:pPr>
        <w:rPr>
          <w:rFonts w:ascii="GHEA Grapalat" w:hAnsi="GHEA Grapalat"/>
          <w:b/>
        </w:rPr>
      </w:pPr>
      <w:r>
        <w:rPr>
          <w:rFonts w:ascii="GHEA Grapalat" w:hAnsi="GHEA Grapalat"/>
          <w:b/>
        </w:rPr>
        <w:t xml:space="preserve">                         </w:t>
      </w: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lastRenderedPageBreak/>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r w:rsidR="009E35CE">
        <w:fldChar w:fldCharType="begin"/>
      </w:r>
      <w:r w:rsidR="009E35CE">
        <w:instrText>HYPERLINK "mailto:secretariat@minfin.am"</w:instrText>
      </w:r>
      <w:r w:rsidR="009E35CE">
        <w:fldChar w:fldCharType="separate"/>
      </w:r>
      <w:r>
        <w:rPr>
          <w:rStyle w:val="Hyperlink"/>
          <w:rFonts w:ascii="GHEA Grapalat" w:hAnsi="GHEA Grapalat"/>
        </w:rPr>
        <w:t>secretariat@minfin.am</w:t>
      </w:r>
      <w:r w:rsidR="009E35CE">
        <w:fldChar w:fldCharType="end"/>
      </w:r>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xml:space="preserve">.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w:t>
      </w:r>
      <w:r w:rsidRPr="009044F1">
        <w:rPr>
          <w:rFonts w:ascii="GHEA Grapalat" w:hAnsi="GHEA Grapalat"/>
        </w:rPr>
        <w:lastRenderedPageBreak/>
        <w:t>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 xml:space="preserve">обязать принимать соответствующие решения, включая объявление процедуры закупки несостоявшейся, за исключением решения о признании договора </w:t>
      </w:r>
      <w:r w:rsidRPr="009044F1">
        <w:rPr>
          <w:rFonts w:ascii="GHEA Grapalat" w:hAnsi="GHEA Grapalat"/>
        </w:rPr>
        <w:lastRenderedPageBreak/>
        <w:t>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4373E3" w:rsidRDefault="004373E3" w:rsidP="00B46D58">
      <w:pPr>
        <w:rPr>
          <w:rFonts w:ascii="GHEA Grapalat" w:hAnsi="GHEA Grapalat"/>
          <w:b/>
        </w:rPr>
      </w:pPr>
    </w:p>
    <w:p w:rsidR="00096865" w:rsidRPr="00374F4A" w:rsidRDefault="00096865" w:rsidP="009D1309">
      <w:pPr>
        <w:jc w:val="center"/>
        <w:rPr>
          <w:rFonts w:ascii="GHEA Grapalat" w:hAnsi="GHEA Grapalat"/>
          <w:b/>
        </w:rPr>
      </w:pPr>
      <w:r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086E9A" w:rsidRPr="001439BD">
        <w:rPr>
          <w:rFonts w:ascii="GHEA Grapalat" w:hAnsi="GHEA Grapalat"/>
          <w:b/>
        </w:rPr>
        <w:t xml:space="preserve"> </w:t>
      </w:r>
      <w:r w:rsidR="00086E9A" w:rsidRPr="003128BA">
        <w:rPr>
          <w:rFonts w:ascii="GHEA Grapalat" w:hAnsi="GHEA Grapalat"/>
          <w:b/>
        </w:rPr>
        <w:t>ЗАПРОСЕ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2"/>
        <w:t>14</w:t>
      </w:r>
    </w:p>
    <w:p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lastRenderedPageBreak/>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3E13DE" w:rsidRPr="003E13DE">
        <w:rPr>
          <w:rFonts w:ascii="GHEA Grapalat" w:hAnsi="GHEA Grapalat"/>
        </w:rPr>
        <w:t>2</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F36B23"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w:t>
      </w:r>
      <w:r w:rsidR="00086E9A" w:rsidRPr="001439BD">
        <w:rPr>
          <w:rFonts w:ascii="GHEA Grapalat" w:hAnsi="GHEA Grapalat"/>
          <w:b/>
          <w:sz w:val="24"/>
          <w:szCs w:val="24"/>
        </w:rPr>
        <w:t xml:space="preserve">на </w:t>
      </w:r>
      <w:r w:rsidR="00086E9A" w:rsidRPr="003128BA">
        <w:rPr>
          <w:rFonts w:ascii="GHEA Grapalat" w:hAnsi="GHEA Grapalat"/>
          <w:b/>
          <w:sz w:val="24"/>
          <w:szCs w:val="24"/>
        </w:rPr>
        <w:t>запросе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086E9A" w:rsidRPr="00086E9A">
        <w:rPr>
          <w:rFonts w:ascii="GHEA Grapalat" w:hAnsi="GHEA Grapalat"/>
          <w:b/>
          <w:sz w:val="24"/>
          <w:szCs w:val="24"/>
          <w:lang w:val="en-US" w:eastAsia="en-US" w:bidi="ar-SA"/>
        </w:rPr>
        <w:t>IKVCIK</w:t>
      </w:r>
      <w:r w:rsidR="00086E9A" w:rsidRPr="00086E9A">
        <w:rPr>
          <w:rFonts w:ascii="GHEA Grapalat" w:hAnsi="GHEA Grapalat"/>
          <w:b/>
          <w:sz w:val="24"/>
          <w:szCs w:val="24"/>
          <w:lang w:eastAsia="en-US" w:bidi="ar-SA"/>
        </w:rPr>
        <w:t xml:space="preserve">- </w:t>
      </w:r>
      <w:r w:rsidR="00086E9A" w:rsidRPr="00086E9A">
        <w:rPr>
          <w:rFonts w:ascii="GHEA Grapalat" w:hAnsi="GHEA Grapalat"/>
          <w:b/>
          <w:sz w:val="24"/>
          <w:szCs w:val="24"/>
          <w:lang w:val="en-AU" w:eastAsia="en-US" w:bidi="ar-SA"/>
        </w:rPr>
        <w:t>GHTSDZB</w:t>
      </w:r>
      <w:r w:rsidR="001B221C">
        <w:rPr>
          <w:rFonts w:ascii="GHEA Grapalat" w:hAnsi="GHEA Grapalat"/>
          <w:b/>
          <w:sz w:val="24"/>
          <w:szCs w:val="24"/>
          <w:lang w:eastAsia="en-US" w:bidi="ar-SA"/>
        </w:rPr>
        <w:t xml:space="preserve">- </w:t>
      </w:r>
      <w:r w:rsidR="00F36B23">
        <w:rPr>
          <w:rFonts w:ascii="GHEA Grapalat" w:hAnsi="GHEA Grapalat"/>
          <w:b/>
          <w:sz w:val="24"/>
          <w:szCs w:val="24"/>
          <w:lang w:eastAsia="en-US" w:bidi="ar-SA"/>
        </w:rPr>
        <w:t>22/0</w:t>
      </w:r>
      <w:r w:rsidR="00F36B23" w:rsidRPr="00F36B23">
        <w:rPr>
          <w:rFonts w:ascii="GHEA Grapalat" w:hAnsi="GHEA Grapalat"/>
          <w:b/>
          <w:sz w:val="24"/>
          <w:szCs w:val="24"/>
          <w:lang w:eastAsia="en-US" w:bidi="ar-SA"/>
        </w:rPr>
        <w:t>6</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9D1309"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001B221C" w:rsidRPr="008A77C4">
        <w:rPr>
          <w:rFonts w:ascii="GHEA Grapalat" w:hAnsi="GHEA Grapalat"/>
          <w:b/>
          <w:lang w:eastAsia="en-US" w:bidi="ar-SA"/>
        </w:rPr>
        <w:t xml:space="preserve"> </w:t>
      </w:r>
      <w:r w:rsidR="001B221C" w:rsidRPr="00086E9A">
        <w:rPr>
          <w:rFonts w:ascii="GHEA Grapalat" w:hAnsi="GHEA Grapalat"/>
          <w:b/>
          <w:lang w:val="en-US" w:eastAsia="en-US" w:bidi="ar-SA"/>
        </w:rPr>
        <w:t>IKVCIK</w:t>
      </w:r>
      <w:r w:rsidR="001B221C" w:rsidRPr="00086E9A">
        <w:rPr>
          <w:rFonts w:ascii="GHEA Grapalat" w:hAnsi="GHEA Grapalat"/>
          <w:b/>
          <w:lang w:eastAsia="en-US" w:bidi="ar-SA"/>
        </w:rPr>
        <w:t xml:space="preserve">- </w:t>
      </w:r>
      <w:r w:rsidR="001B221C" w:rsidRPr="00086E9A">
        <w:rPr>
          <w:rFonts w:ascii="GHEA Grapalat" w:hAnsi="GHEA Grapalat"/>
          <w:b/>
          <w:lang w:val="en-AU" w:eastAsia="en-US" w:bidi="ar-SA"/>
        </w:rPr>
        <w:t>GHTSDZB</w:t>
      </w:r>
      <w:r w:rsidR="001B221C">
        <w:rPr>
          <w:rFonts w:ascii="GHEA Grapalat" w:hAnsi="GHEA Grapalat"/>
          <w:b/>
          <w:lang w:eastAsia="en-US" w:bidi="ar-SA"/>
        </w:rPr>
        <w:t>- 22/0</w:t>
      </w:r>
      <w:r w:rsidR="00F36B23" w:rsidRPr="009D1309">
        <w:rPr>
          <w:rFonts w:ascii="GHEA Grapalat" w:hAnsi="GHEA Grapalat"/>
          <w:b/>
          <w:lang w:eastAsia="en-US" w:bidi="ar-SA"/>
        </w:rPr>
        <w:t>6</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lastRenderedPageBreak/>
        <w:t>наименование участника</w:t>
      </w:r>
    </w:p>
    <w:p w:rsidR="00D87B1D" w:rsidRDefault="00D87B1D" w:rsidP="00B46D58">
      <w:pPr>
        <w:widowControl w:val="0"/>
        <w:spacing w:after="120"/>
        <w:ind w:left="2835"/>
        <w:jc w:val="both"/>
        <w:rPr>
          <w:rFonts w:ascii="GHEA Grapalat" w:hAnsi="GHEA Grapalat"/>
          <w:sz w:val="16"/>
        </w:rPr>
      </w:pP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B225D5" w:rsidRPr="00D3436F">
        <w:rPr>
          <w:rFonts w:ascii="GHEA Grapalat" w:hAnsi="GHEA Grapalat"/>
        </w:rPr>
        <w:t>открытый конкурс</w:t>
      </w:r>
      <w:r>
        <w:rPr>
          <w:rFonts w:ascii="GHEA Grapalat" w:hAnsi="GHEA Grapalat"/>
        </w:rPr>
        <w:t xml:space="preserve"> под кодом </w:t>
      </w:r>
      <w:r w:rsidR="00F36B23">
        <w:rPr>
          <w:rFonts w:ascii="GHEA Grapalat" w:hAnsi="GHEA Grapalat"/>
          <w:spacing w:val="-4"/>
        </w:rPr>
        <w:t>IKVCIK- GHTSDZB- 22/0</w:t>
      </w:r>
      <w:r w:rsidR="00F36B23" w:rsidRPr="00F36B23">
        <w:rPr>
          <w:rFonts w:ascii="GHEA Grapalat" w:hAnsi="GHEA Grapalat"/>
          <w:spacing w:val="-4"/>
        </w:rPr>
        <w:t>6</w:t>
      </w:r>
      <w:r w:rsidR="001B221C">
        <w:rPr>
          <w:rFonts w:ascii="GHEA Grapalat" w:hAnsi="GHEA Grapalat"/>
          <w:spacing w:val="-4"/>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w:t>
      </w:r>
      <w:r w:rsidR="00FB3E24" w:rsidRPr="00FB3E24">
        <w:rPr>
          <w:rFonts w:ascii="GHEA Grapalat" w:hAnsi="GHEA Grapalat"/>
          <w:vertAlign w:val="superscript"/>
        </w:rPr>
        <w:t>17</w:t>
      </w:r>
      <w:r w:rsidR="00952531">
        <w:rPr>
          <w:rFonts w:ascii="GHEA Grapalat" w:hAnsi="GHEA Grapalat"/>
        </w:rPr>
        <w:t>,</w:t>
      </w:r>
    </w:p>
    <w:p w:rsidR="006B3E56" w:rsidRDefault="006B3E56" w:rsidP="00F36B23">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F36B23" w:rsidRPr="00F36B23">
        <w:rPr>
          <w:rFonts w:ascii="GHEA Grapalat" w:hAnsi="GHEA Grapalat"/>
        </w:rPr>
        <w:t>IKVCIK- GHTSDZB- 22/06</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FootnoteReference"/>
          <w:rFonts w:ascii="GHEA Grapalat" w:hAnsi="GHEA Grapalat"/>
          <w:sz w:val="32"/>
          <w:szCs w:val="32"/>
        </w:rPr>
        <w:footnoteReference w:customMarkFollows="1" w:id="3"/>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2" w:author="Inesa Kocharyan" w:date="2021-09-01T14:04:00Z"/>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lastRenderedPageBreak/>
        <w:t>Приложение 1.</w:t>
      </w:r>
      <w:r w:rsidR="00BD3FDD">
        <w:rPr>
          <w:rFonts w:ascii="GHEA Grapalat" w:hAnsi="GHEA Grapalat"/>
          <w:b/>
        </w:rPr>
        <w:t>1</w:t>
      </w:r>
      <w:r>
        <w:rPr>
          <w:rFonts w:ascii="GHEA Grapalat" w:hAnsi="GHEA Grapalat"/>
          <w:b/>
        </w:rPr>
        <w:t xml:space="preserve">** </w:t>
      </w:r>
    </w:p>
    <w:p w:rsidR="00B048B2" w:rsidRPr="00F36B23" w:rsidRDefault="00652A78" w:rsidP="003E13DE">
      <w:pPr>
        <w:jc w:val="right"/>
        <w:rPr>
          <w:rFonts w:ascii="GHEA Grapalat" w:hAnsi="GHEA Grapalat"/>
          <w:b/>
        </w:rPr>
      </w:pPr>
      <w:r w:rsidRPr="001439BD">
        <w:rPr>
          <w:rFonts w:ascii="GHEA Grapalat" w:hAnsi="GHEA Grapalat"/>
          <w:b/>
        </w:rPr>
        <w:t xml:space="preserve">к Приглашению </w:t>
      </w:r>
      <w:r w:rsidR="003E13DE" w:rsidRPr="001439BD">
        <w:rPr>
          <w:rFonts w:ascii="GHEA Grapalat" w:hAnsi="GHEA Grapalat"/>
          <w:b/>
        </w:rPr>
        <w:t xml:space="preserve">на </w:t>
      </w:r>
      <w:r w:rsidR="003E13DE" w:rsidRPr="003128BA">
        <w:rPr>
          <w:rFonts w:ascii="GHEA Grapalat" w:hAnsi="GHEA Grapalat"/>
          <w:b/>
        </w:rPr>
        <w:t>запросе котировок</w:t>
      </w:r>
      <w:r w:rsidR="003E13DE" w:rsidRPr="00BF4E90">
        <w:rPr>
          <w:rFonts w:ascii="GHEA Grapalat" w:hAnsi="GHEA Grapalat" w:cs="Arial"/>
          <w:b/>
        </w:rPr>
        <w:br/>
      </w:r>
      <w:r w:rsidR="003E13DE" w:rsidRPr="00374F4A">
        <w:rPr>
          <w:rFonts w:ascii="GHEA Grapalat" w:hAnsi="GHEA Grapalat"/>
          <w:b/>
        </w:rPr>
        <w:t xml:space="preserve">под кодом </w:t>
      </w:r>
      <w:r w:rsidR="003E13DE" w:rsidRPr="00086E9A">
        <w:rPr>
          <w:rFonts w:ascii="GHEA Grapalat" w:hAnsi="GHEA Grapalat"/>
          <w:b/>
          <w:lang w:val="en-US" w:eastAsia="en-US" w:bidi="ar-SA"/>
        </w:rPr>
        <w:t>IKVCIK</w:t>
      </w:r>
      <w:r w:rsidR="003E13DE" w:rsidRPr="00086E9A">
        <w:rPr>
          <w:rFonts w:ascii="GHEA Grapalat" w:hAnsi="GHEA Grapalat"/>
          <w:b/>
          <w:lang w:eastAsia="en-US" w:bidi="ar-SA"/>
        </w:rPr>
        <w:t xml:space="preserve">- </w:t>
      </w:r>
      <w:r w:rsidR="003E13DE" w:rsidRPr="00086E9A">
        <w:rPr>
          <w:rFonts w:ascii="GHEA Grapalat" w:hAnsi="GHEA Grapalat"/>
          <w:b/>
          <w:lang w:val="en-AU" w:eastAsia="en-US" w:bidi="ar-SA"/>
        </w:rPr>
        <w:t>GHTSDZB</w:t>
      </w:r>
      <w:r w:rsidR="00F36B23">
        <w:rPr>
          <w:rFonts w:ascii="GHEA Grapalat" w:hAnsi="GHEA Grapalat"/>
          <w:b/>
          <w:lang w:eastAsia="en-US" w:bidi="ar-SA"/>
        </w:rPr>
        <w:t>- 22/0</w:t>
      </w:r>
      <w:r w:rsidR="00F36B23" w:rsidRPr="00F36B23">
        <w:rPr>
          <w:rFonts w:ascii="GHEA Grapalat" w:hAnsi="GHEA Grapalat"/>
          <w:b/>
          <w:lang w:eastAsia="en-US" w:bidi="ar-SA"/>
        </w:rPr>
        <w:t>6</w:t>
      </w: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880C3F">
        <w:tc>
          <w:tcPr>
            <w:tcW w:w="2836"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6"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6"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6"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6" w:type="dxa"/>
            <w:shd w:val="clear" w:color="auto" w:fill="D9E2F3"/>
            <w:vAlign w:val="center"/>
          </w:tcPr>
          <w:p w:rsidR="00A9306E" w:rsidRPr="00FD1EE4" w:rsidRDefault="00A9306E" w:rsidP="00880C3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6" w:type="dxa"/>
            <w:shd w:val="clear" w:color="auto" w:fill="D9E2F3"/>
            <w:vAlign w:val="center"/>
          </w:tcPr>
          <w:p w:rsidR="00A9306E" w:rsidRPr="00FD1EE4" w:rsidRDefault="00A9306E" w:rsidP="00880C3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880C3F">
            <w:pPr>
              <w:spacing w:before="240" w:after="240"/>
              <w:ind w:left="993" w:hanging="851"/>
              <w:rPr>
                <w:rFonts w:ascii="GHEA Grapalat" w:eastAsia="GHEA Grapalat" w:hAnsi="GHEA Grapalat" w:cs="GHEA Grapalat"/>
              </w:rPr>
            </w:pPr>
          </w:p>
        </w:tc>
      </w:tr>
      <w:tr w:rsidR="00A9306E" w:rsidRPr="00FD1EE4" w:rsidTr="00880C3F">
        <w:tc>
          <w:tcPr>
            <w:tcW w:w="2836" w:type="dxa"/>
            <w:shd w:val="clear" w:color="auto" w:fill="D9E2F3"/>
            <w:vAlign w:val="center"/>
          </w:tcPr>
          <w:p w:rsidR="00A9306E" w:rsidRPr="00FD1EE4" w:rsidRDefault="00A9306E" w:rsidP="00880C3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880C3F">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880C3F">
        <w:tc>
          <w:tcPr>
            <w:tcW w:w="2835"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rPr>
          <w:trHeight w:val="1487"/>
        </w:trPr>
        <w:tc>
          <w:tcPr>
            <w:tcW w:w="2835"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880C3F">
        <w:tc>
          <w:tcPr>
            <w:tcW w:w="2835"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5"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5"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FD1EE4" w:rsidRDefault="00A9306E" w:rsidP="00A9306E">
      <w:pPr>
        <w:rPr>
          <w:rFonts w:ascii="GHEA Grapalat" w:eastAsia="GHEA Grapalat" w:hAnsi="GHEA Grapalat" w:cs="GHEA Grapalat"/>
        </w:rPr>
      </w:pPr>
      <w:r w:rsidRPr="00FD1EE4">
        <w:rPr>
          <w:rFonts w:ascii="GHEA Grapalat" w:hAnsi="GHEA Grapalat"/>
        </w:rPr>
        <w:br w:type="page"/>
      </w: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880C3F">
        <w:tc>
          <w:tcPr>
            <w:tcW w:w="2835"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5"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880C3F">
        <w:tc>
          <w:tcPr>
            <w:tcW w:w="2835"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5"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5"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5"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5"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rPr>
          <w:trHeight w:val="1361"/>
        </w:trPr>
        <w:tc>
          <w:tcPr>
            <w:tcW w:w="2835"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5"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880C3F">
        <w:tc>
          <w:tcPr>
            <w:tcW w:w="2836"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6" w:type="dxa"/>
            <w:shd w:val="clear" w:color="auto" w:fill="D9E2F3"/>
            <w:vAlign w:val="center"/>
          </w:tcPr>
          <w:p w:rsidR="00A9306E" w:rsidRPr="00FD1EE4" w:rsidRDefault="00A9306E" w:rsidP="00880C3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9E35CE" w:rsidP="00880C3F">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9E35CE" w:rsidP="00880C3F">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880C3F">
        <w:tc>
          <w:tcPr>
            <w:tcW w:w="2837"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7"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7"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7" w:type="dxa"/>
            <w:shd w:val="clear" w:color="auto" w:fill="D9E2F3"/>
            <w:vAlign w:val="center"/>
          </w:tcPr>
          <w:p w:rsidR="00A9306E" w:rsidRPr="00FD1EE4" w:rsidRDefault="00A9306E" w:rsidP="00880C3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9E35CE" w:rsidP="00880C3F">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9E35CE" w:rsidP="00880C3F">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880C3F">
        <w:tc>
          <w:tcPr>
            <w:tcW w:w="2837" w:type="dxa"/>
            <w:shd w:val="clear" w:color="auto" w:fill="D9E2F3"/>
            <w:vAlign w:val="center"/>
          </w:tcPr>
          <w:p w:rsidR="00A9306E" w:rsidRPr="00B047A2"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7" w:type="dxa"/>
            <w:shd w:val="clear" w:color="auto" w:fill="D9E2F3"/>
            <w:vAlign w:val="center"/>
          </w:tcPr>
          <w:p w:rsidR="00A9306E" w:rsidRPr="00FD1EE4" w:rsidRDefault="00A9306E" w:rsidP="00880C3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7"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7" w:type="dxa"/>
            <w:shd w:val="clear" w:color="auto" w:fill="D9E2F3"/>
            <w:vAlign w:val="center"/>
          </w:tcPr>
          <w:p w:rsidR="00A9306E" w:rsidRPr="00FD1EE4" w:rsidRDefault="00A9306E" w:rsidP="00880C3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9E35CE" w:rsidP="00880C3F">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9E35CE" w:rsidP="00880C3F">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880C3F">
        <w:tc>
          <w:tcPr>
            <w:tcW w:w="2836"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6"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6"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6"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6"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6"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880C3F">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880C3F">
        <w:tc>
          <w:tcPr>
            <w:tcW w:w="2977"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977"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977"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977"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977"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880C3F">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880C3F">
        <w:tc>
          <w:tcPr>
            <w:tcW w:w="2943"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943"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943"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943"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880C3F">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880C3F">
        <w:tc>
          <w:tcPr>
            <w:tcW w:w="2837"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7"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7"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7"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880C3F">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880C3F">
        <w:trPr>
          <w:trHeight w:val="924"/>
        </w:trPr>
        <w:tc>
          <w:tcPr>
            <w:tcW w:w="9016" w:type="dxa"/>
            <w:gridSpan w:val="2"/>
            <w:vAlign w:val="center"/>
          </w:tcPr>
          <w:p w:rsidR="00A9306E" w:rsidRPr="00FD1EE4" w:rsidRDefault="009E35CE" w:rsidP="00880C3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880C3F">
        <w:trPr>
          <w:trHeight w:val="684"/>
        </w:trPr>
        <w:tc>
          <w:tcPr>
            <w:tcW w:w="4508"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rPr>
          <w:trHeight w:val="1282"/>
        </w:trPr>
        <w:tc>
          <w:tcPr>
            <w:tcW w:w="4508"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9E35CE" w:rsidP="00880C3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9E35CE" w:rsidP="00880C3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880C3F">
        <w:tc>
          <w:tcPr>
            <w:tcW w:w="9016" w:type="dxa"/>
            <w:gridSpan w:val="2"/>
            <w:vAlign w:val="center"/>
          </w:tcPr>
          <w:p w:rsidR="00A9306E" w:rsidRPr="00FD1EE4" w:rsidRDefault="009E35CE" w:rsidP="00880C3F">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880C3F">
        <w:tc>
          <w:tcPr>
            <w:tcW w:w="9016" w:type="dxa"/>
            <w:gridSpan w:val="2"/>
            <w:vAlign w:val="center"/>
          </w:tcPr>
          <w:p w:rsidR="00A9306E" w:rsidRPr="00FD1EE4" w:rsidRDefault="009E35CE" w:rsidP="00880C3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w:t>
            </w:r>
            <w:r w:rsidR="00A9306E" w:rsidRPr="00BA30D4">
              <w:rPr>
                <w:rFonts w:ascii="GHEA Grapalat" w:eastAsia="GHEA Grapalat" w:hAnsi="GHEA Grapalat" w:cs="GHEA Grapalat"/>
              </w:rPr>
              <w:lastRenderedPageBreak/>
              <w:t>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880C3F">
        <w:trPr>
          <w:trHeight w:val="924"/>
        </w:trPr>
        <w:tc>
          <w:tcPr>
            <w:tcW w:w="9016" w:type="dxa"/>
            <w:gridSpan w:val="2"/>
            <w:vAlign w:val="center"/>
          </w:tcPr>
          <w:p w:rsidR="00A9306E" w:rsidRPr="00FD1EE4" w:rsidRDefault="009E35CE" w:rsidP="00880C3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880C3F">
        <w:trPr>
          <w:trHeight w:val="684"/>
        </w:trPr>
        <w:tc>
          <w:tcPr>
            <w:tcW w:w="4508"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rPr>
          <w:trHeight w:val="1282"/>
        </w:trPr>
        <w:tc>
          <w:tcPr>
            <w:tcW w:w="4508"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9E35CE" w:rsidP="00880C3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9E35CE" w:rsidP="00880C3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880C3F">
        <w:tc>
          <w:tcPr>
            <w:tcW w:w="9016" w:type="dxa"/>
            <w:gridSpan w:val="2"/>
            <w:vAlign w:val="center"/>
          </w:tcPr>
          <w:p w:rsidR="00A9306E" w:rsidRPr="00FD1EE4" w:rsidRDefault="009E35CE" w:rsidP="00880C3F">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880C3F">
        <w:tc>
          <w:tcPr>
            <w:tcW w:w="9016" w:type="dxa"/>
            <w:gridSpan w:val="2"/>
            <w:vAlign w:val="center"/>
          </w:tcPr>
          <w:p w:rsidR="00A9306E" w:rsidRPr="00FD1EE4" w:rsidRDefault="009E35CE" w:rsidP="00880C3F">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880C3F">
        <w:tc>
          <w:tcPr>
            <w:tcW w:w="9016" w:type="dxa"/>
            <w:gridSpan w:val="2"/>
            <w:vAlign w:val="center"/>
          </w:tcPr>
          <w:p w:rsidR="00A9306E" w:rsidRPr="00FD1EE4" w:rsidRDefault="009E35CE" w:rsidP="00880C3F">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880C3F">
        <w:tc>
          <w:tcPr>
            <w:tcW w:w="9016" w:type="dxa"/>
            <w:gridSpan w:val="2"/>
            <w:vAlign w:val="center"/>
          </w:tcPr>
          <w:p w:rsidR="00A9306E" w:rsidRPr="00FD1EE4" w:rsidRDefault="009E35CE" w:rsidP="00880C3F">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880C3F">
        <w:tc>
          <w:tcPr>
            <w:tcW w:w="2837"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7"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A9306E" w:rsidRPr="00B23852" w:rsidRDefault="009E35CE" w:rsidP="00880C3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9E35CE" w:rsidP="00880C3F">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880C3F">
        <w:tc>
          <w:tcPr>
            <w:tcW w:w="2837"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9E35CE" w:rsidP="00880C3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9E35CE" w:rsidP="00880C3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880C3F">
        <w:tc>
          <w:tcPr>
            <w:tcW w:w="2837"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7"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880C3F">
        <w:tc>
          <w:tcPr>
            <w:tcW w:w="2835"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5"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5"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5"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5"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5"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5"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880C3F">
        <w:trPr>
          <w:trHeight w:val="853"/>
        </w:trPr>
        <w:tc>
          <w:tcPr>
            <w:tcW w:w="2835" w:type="dxa"/>
            <w:vMerge w:val="restart"/>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rPr>
          <w:trHeight w:val="850"/>
        </w:trPr>
        <w:tc>
          <w:tcPr>
            <w:tcW w:w="2835" w:type="dxa"/>
            <w:vMerge/>
            <w:shd w:val="clear" w:color="auto" w:fill="D9E2F3"/>
            <w:vAlign w:val="center"/>
          </w:tcPr>
          <w:p w:rsidR="00A9306E" w:rsidRPr="00FD1EE4" w:rsidRDefault="00A9306E" w:rsidP="00880C3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rPr>
          <w:trHeight w:val="850"/>
        </w:trPr>
        <w:tc>
          <w:tcPr>
            <w:tcW w:w="2835" w:type="dxa"/>
            <w:vMerge/>
            <w:shd w:val="clear" w:color="auto" w:fill="D9E2F3"/>
            <w:vAlign w:val="center"/>
          </w:tcPr>
          <w:p w:rsidR="00A9306E" w:rsidRPr="00FD1EE4" w:rsidRDefault="00A9306E" w:rsidP="00880C3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rPr>
          <w:trHeight w:val="850"/>
        </w:trPr>
        <w:tc>
          <w:tcPr>
            <w:tcW w:w="2835" w:type="dxa"/>
            <w:vMerge/>
            <w:shd w:val="clear" w:color="auto" w:fill="D9E2F3"/>
            <w:vAlign w:val="center"/>
          </w:tcPr>
          <w:p w:rsidR="00A9306E" w:rsidRPr="00FD1EE4" w:rsidRDefault="00A9306E" w:rsidP="00880C3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rPr>
          <w:trHeight w:val="850"/>
        </w:trPr>
        <w:tc>
          <w:tcPr>
            <w:tcW w:w="2835" w:type="dxa"/>
            <w:vMerge/>
            <w:shd w:val="clear" w:color="auto" w:fill="D9E2F3"/>
            <w:vAlign w:val="center"/>
          </w:tcPr>
          <w:p w:rsidR="00A9306E" w:rsidRPr="00FD1EE4" w:rsidRDefault="00A9306E" w:rsidP="00880C3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880C3F">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880C3F">
        <w:tc>
          <w:tcPr>
            <w:tcW w:w="2835"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5"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A9306E" w:rsidRPr="00FD1EE4" w:rsidTr="00880C3F">
        <w:tc>
          <w:tcPr>
            <w:tcW w:w="9016" w:type="dxa"/>
            <w:shd w:val="clear" w:color="auto" w:fill="DBE5F1" w:themeFill="accent1" w:themeFillTint="33"/>
          </w:tcPr>
          <w:p w:rsidR="00A9306E" w:rsidRPr="00FD1EE4" w:rsidRDefault="00A9306E" w:rsidP="00880C3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880C3F">
        <w:trPr>
          <w:trHeight w:val="10187"/>
        </w:trPr>
        <w:tc>
          <w:tcPr>
            <w:tcW w:w="9016" w:type="dxa"/>
          </w:tcPr>
          <w:p w:rsidR="00A9306E" w:rsidRPr="00FD1EE4" w:rsidRDefault="00A9306E" w:rsidP="00880C3F">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ins w:id="4" w:author="Inesa Kocharyan" w:date="2021-09-01T11:45:00Z"/>
          <w:rFonts w:ascii="GHEA Grapalat" w:hAnsi="GHEA Grapalat"/>
          <w:b/>
        </w:rPr>
      </w:pPr>
    </w:p>
    <w:p w:rsidR="00A9306E" w:rsidRDefault="00A9306E" w:rsidP="00A9306E">
      <w:pPr>
        <w:rPr>
          <w:rFonts w:ascii="GHEA Grapalat" w:hAnsi="GHEA Grapalat"/>
          <w:b/>
        </w:rPr>
      </w:pPr>
      <w:r>
        <w:rPr>
          <w:rFonts w:ascii="GHEA Grapalat" w:hAnsi="GHEA Grapalat"/>
          <w:b/>
        </w:rPr>
        <w:br w:type="page"/>
      </w: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A9306E">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w:t>
      </w:r>
      <w:r w:rsidRPr="000306ED">
        <w:rPr>
          <w:rFonts w:ascii="GHEA Grapalat" w:hAnsi="GHEA Grapalat"/>
        </w:rPr>
        <w:lastRenderedPageBreak/>
        <w:t>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w:t>
      </w:r>
      <w:r w:rsidRPr="000306ED">
        <w:rPr>
          <w:rFonts w:ascii="GHEA Grapalat" w:hAnsi="GHEA Grapalat"/>
        </w:rPr>
        <w:lastRenderedPageBreak/>
        <w:t>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 xml:space="preserve">рганизацию в силу </w:t>
      </w:r>
      <w:r w:rsidRPr="000306ED">
        <w:rPr>
          <w:rFonts w:ascii="GHEA Grapalat" w:hAnsi="GHEA Grapalat"/>
        </w:rPr>
        <w:lastRenderedPageBreak/>
        <w:t>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w:t>
      </w:r>
      <w:r w:rsidRPr="000306ED">
        <w:rPr>
          <w:rFonts w:ascii="GHEA Grapalat" w:hAnsi="GHEA Grapalat"/>
        </w:rPr>
        <w:lastRenderedPageBreak/>
        <w:t xml:space="preserve">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F36B23"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w:t>
      </w:r>
      <w:r w:rsidR="003E13DE" w:rsidRPr="001439BD">
        <w:rPr>
          <w:rFonts w:ascii="GHEA Grapalat" w:hAnsi="GHEA Grapalat"/>
          <w:b/>
          <w:sz w:val="24"/>
          <w:szCs w:val="24"/>
        </w:rPr>
        <w:t xml:space="preserve">на </w:t>
      </w:r>
      <w:r w:rsidR="003E13DE" w:rsidRPr="003128BA">
        <w:rPr>
          <w:rFonts w:ascii="GHEA Grapalat" w:hAnsi="GHEA Grapalat"/>
          <w:b/>
          <w:sz w:val="24"/>
          <w:szCs w:val="24"/>
        </w:rPr>
        <w:t>запросе котировок</w:t>
      </w:r>
      <w:r w:rsidR="003E13DE" w:rsidRPr="00BF4E90">
        <w:rPr>
          <w:rFonts w:ascii="GHEA Grapalat" w:hAnsi="GHEA Grapalat" w:cs="Arial"/>
          <w:b/>
          <w:sz w:val="24"/>
          <w:szCs w:val="24"/>
        </w:rPr>
        <w:br/>
      </w:r>
      <w:r w:rsidR="003E13DE" w:rsidRPr="00374F4A">
        <w:rPr>
          <w:rFonts w:ascii="GHEA Grapalat" w:hAnsi="GHEA Grapalat"/>
          <w:b/>
          <w:sz w:val="24"/>
          <w:szCs w:val="24"/>
        </w:rPr>
        <w:t xml:space="preserve">под кодом </w:t>
      </w:r>
      <w:r w:rsidR="003E13DE" w:rsidRPr="00086E9A">
        <w:rPr>
          <w:rFonts w:ascii="GHEA Grapalat" w:hAnsi="GHEA Grapalat"/>
          <w:b/>
          <w:sz w:val="24"/>
          <w:szCs w:val="24"/>
          <w:lang w:val="en-US" w:eastAsia="en-US" w:bidi="ar-SA"/>
        </w:rPr>
        <w:t>IKVCIK</w:t>
      </w:r>
      <w:r w:rsidR="003E13DE" w:rsidRPr="00086E9A">
        <w:rPr>
          <w:rFonts w:ascii="GHEA Grapalat" w:hAnsi="GHEA Grapalat"/>
          <w:b/>
          <w:sz w:val="24"/>
          <w:szCs w:val="24"/>
          <w:lang w:eastAsia="en-US" w:bidi="ar-SA"/>
        </w:rPr>
        <w:t xml:space="preserve">- </w:t>
      </w:r>
      <w:r w:rsidR="003E13DE" w:rsidRPr="00086E9A">
        <w:rPr>
          <w:rFonts w:ascii="GHEA Grapalat" w:hAnsi="GHEA Grapalat"/>
          <w:b/>
          <w:sz w:val="24"/>
          <w:szCs w:val="24"/>
          <w:lang w:val="en-AU" w:eastAsia="en-US" w:bidi="ar-SA"/>
        </w:rPr>
        <w:t>GHTSDZB</w:t>
      </w:r>
      <w:r w:rsidR="00F36B23">
        <w:rPr>
          <w:rFonts w:ascii="GHEA Grapalat" w:hAnsi="GHEA Grapalat"/>
          <w:b/>
          <w:sz w:val="24"/>
          <w:szCs w:val="24"/>
          <w:lang w:eastAsia="en-US" w:bidi="ar-SA"/>
        </w:rPr>
        <w:t>- 22/0</w:t>
      </w:r>
      <w:r w:rsidR="00F36B23" w:rsidRPr="00F36B23">
        <w:rPr>
          <w:rFonts w:ascii="GHEA Grapalat" w:hAnsi="GHEA Grapalat"/>
          <w:b/>
          <w:sz w:val="24"/>
          <w:szCs w:val="24"/>
          <w:lang w:eastAsia="en-US" w:bidi="ar-SA"/>
        </w:rPr>
        <w:t>6</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F36B23"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w:t>
      </w:r>
      <w:r w:rsidR="001B221C" w:rsidRPr="001439BD">
        <w:rPr>
          <w:rFonts w:ascii="GHEA Grapalat" w:hAnsi="GHEA Grapalat"/>
          <w:b/>
        </w:rPr>
        <w:t xml:space="preserve">на </w:t>
      </w:r>
      <w:r w:rsidR="001B221C" w:rsidRPr="003128BA">
        <w:rPr>
          <w:rFonts w:ascii="GHEA Grapalat" w:hAnsi="GHEA Grapalat"/>
          <w:b/>
        </w:rPr>
        <w:t>запросе котировок</w:t>
      </w:r>
      <w:r w:rsidR="001B221C" w:rsidRPr="005744FC">
        <w:rPr>
          <w:rFonts w:ascii="GHEA Grapalat" w:hAnsi="GHEA Grapalat"/>
          <w:spacing w:val="-6"/>
        </w:rPr>
        <w:t xml:space="preserve"> </w:t>
      </w:r>
      <w:r w:rsidRPr="005744FC">
        <w:rPr>
          <w:rFonts w:ascii="GHEA Grapalat" w:hAnsi="GHEA Grapalat"/>
          <w:spacing w:val="-6"/>
        </w:rPr>
        <w:t xml:space="preserve">под кодом </w:t>
      </w:r>
      <w:r w:rsidR="001B221C" w:rsidRPr="00086E9A">
        <w:rPr>
          <w:rFonts w:ascii="GHEA Grapalat" w:hAnsi="GHEA Grapalat"/>
          <w:b/>
          <w:lang w:val="en-US" w:eastAsia="en-US" w:bidi="ar-SA"/>
        </w:rPr>
        <w:t>IKVCIK</w:t>
      </w:r>
      <w:r w:rsidR="001B221C" w:rsidRPr="00086E9A">
        <w:rPr>
          <w:rFonts w:ascii="GHEA Grapalat" w:hAnsi="GHEA Grapalat"/>
          <w:b/>
          <w:lang w:eastAsia="en-US" w:bidi="ar-SA"/>
        </w:rPr>
        <w:t xml:space="preserve">- </w:t>
      </w:r>
      <w:r w:rsidR="001B221C" w:rsidRPr="00086E9A">
        <w:rPr>
          <w:rFonts w:ascii="GHEA Grapalat" w:hAnsi="GHEA Grapalat"/>
          <w:b/>
          <w:lang w:val="en-AU" w:eastAsia="en-US" w:bidi="ar-SA"/>
        </w:rPr>
        <w:t>GHTSDZB</w:t>
      </w:r>
      <w:r w:rsidR="001B221C">
        <w:rPr>
          <w:rFonts w:ascii="GHEA Grapalat" w:hAnsi="GHEA Grapalat"/>
          <w:b/>
          <w:lang w:eastAsia="en-US" w:bidi="ar-SA"/>
        </w:rPr>
        <w:t>- 22/0</w:t>
      </w:r>
      <w:r w:rsidR="00F36B23" w:rsidRPr="00F36B23">
        <w:rPr>
          <w:rFonts w:ascii="GHEA Grapalat" w:hAnsi="GHEA Grapalat"/>
          <w:b/>
          <w:lang w:eastAsia="en-US" w:bidi="ar-SA"/>
        </w:rPr>
        <w:t>6</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72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2126"/>
      </w:tblGrid>
      <w:tr w:rsidR="004A317B" w:rsidRPr="005744FC" w:rsidTr="00FA09B1">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4"/>
              <w:t>**</w:t>
            </w:r>
            <w:r w:rsidRPr="005744FC">
              <w:rPr>
                <w:rFonts w:ascii="GHEA Grapalat" w:hAnsi="GHEA Grapalat"/>
                <w:b/>
                <w:sz w:val="20"/>
                <w:szCs w:val="20"/>
              </w:rPr>
              <w:t>/прописью и цифрами/</w:t>
            </w:r>
          </w:p>
        </w:tc>
        <w:tc>
          <w:tcPr>
            <w:tcW w:w="2126"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FA09B1">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FA09B1">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FA09B1">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FA09B1">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FA09B1">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FA09B1">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542F4F" w:rsidRPr="001B221C" w:rsidRDefault="00B217BB" w:rsidP="001B221C">
      <w:pPr>
        <w:rPr>
          <w:rFonts w:ascii="GHEA Grapalat" w:hAnsi="GHEA Grapalat"/>
          <w:b/>
        </w:rPr>
      </w:pPr>
      <w:r>
        <w:rPr>
          <w:rFonts w:ascii="GHEA Grapalat" w:hAnsi="GHEA Grapalat"/>
          <w:b/>
        </w:rPr>
        <w:br w:type="page"/>
      </w:r>
    </w:p>
    <w:p w:rsidR="00542F4F" w:rsidRPr="00B138F3" w:rsidRDefault="00542F4F" w:rsidP="00542F4F">
      <w:pPr>
        <w:widowControl w:val="0"/>
        <w:spacing w:after="160"/>
        <w:ind w:left="567" w:right="565"/>
        <w:jc w:val="center"/>
        <w:rPr>
          <w:rFonts w:ascii="GHEA Grapalat" w:hAnsi="GHEA Grapalat"/>
          <w:b/>
        </w:rPr>
      </w:pPr>
    </w:p>
    <w:p w:rsidR="00542F4F" w:rsidRDefault="00542F4F" w:rsidP="00542F4F">
      <w:pPr>
        <w:rPr>
          <w:rFonts w:ascii="GHEA Grapalat" w:hAnsi="GHEA Grapalat"/>
          <w:i/>
          <w:sz w:val="22"/>
          <w:szCs w:val="22"/>
        </w:rPr>
      </w:pPr>
    </w:p>
    <w:p w:rsidR="00542F4F" w:rsidRDefault="00542F4F" w:rsidP="00542F4F">
      <w:pPr>
        <w:rPr>
          <w:rFonts w:ascii="GHEA Grapalat" w:hAnsi="GHEA Grapalat"/>
          <w:i/>
          <w:sz w:val="22"/>
          <w:szCs w:val="22"/>
        </w:rPr>
      </w:pPr>
    </w:p>
    <w:p w:rsidR="00542F4F" w:rsidRDefault="00542F4F" w:rsidP="00542F4F">
      <w:pPr>
        <w:rPr>
          <w:rFonts w:ascii="GHEA Grapalat" w:hAnsi="GHEA Grapalat"/>
          <w:i/>
          <w:sz w:val="22"/>
          <w:szCs w:val="22"/>
        </w:rPr>
      </w:pP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t>Приложение № 4.2</w:t>
      </w:r>
    </w:p>
    <w:p w:rsidR="003E13DE" w:rsidRPr="003E13DE" w:rsidRDefault="00673870" w:rsidP="003E13DE">
      <w:pPr>
        <w:widowControl w:val="0"/>
        <w:spacing w:after="160"/>
        <w:jc w:val="right"/>
        <w:rPr>
          <w:rFonts w:ascii="GHEA Grapalat" w:hAnsi="GHEA Grapalat"/>
          <w:b/>
          <w:i/>
        </w:rPr>
      </w:pPr>
      <w:r w:rsidRPr="005C48F7">
        <w:rPr>
          <w:rFonts w:ascii="GHEA Grapalat" w:hAnsi="GHEA Grapalat"/>
          <w:b/>
          <w:i/>
        </w:rPr>
        <w:t xml:space="preserve">к Приглашению </w:t>
      </w:r>
      <w:r w:rsidR="003E13DE" w:rsidRPr="003E13DE">
        <w:rPr>
          <w:rFonts w:ascii="GHEA Grapalat" w:hAnsi="GHEA Grapalat"/>
          <w:b/>
          <w:i/>
        </w:rPr>
        <w:t>на запросе котировок</w:t>
      </w:r>
    </w:p>
    <w:p w:rsidR="003D2FE2" w:rsidRPr="009D1309" w:rsidRDefault="003E13DE" w:rsidP="003E13DE">
      <w:pPr>
        <w:widowControl w:val="0"/>
        <w:spacing w:after="160"/>
        <w:jc w:val="right"/>
        <w:rPr>
          <w:rFonts w:ascii="GHEA Grapalat" w:hAnsi="GHEA Grapalat"/>
          <w:b/>
          <w:sz w:val="22"/>
          <w:szCs w:val="22"/>
        </w:rPr>
      </w:pPr>
      <w:r w:rsidRPr="003E13DE">
        <w:rPr>
          <w:rFonts w:ascii="GHEA Grapalat" w:hAnsi="GHEA Grapalat"/>
          <w:b/>
          <w:i/>
        </w:rPr>
        <w:t>под кодом IKVCIK- GHTSDZB- 22/0</w:t>
      </w:r>
      <w:r w:rsidR="00F36B23" w:rsidRPr="009D1309">
        <w:rPr>
          <w:rFonts w:ascii="GHEA Grapalat" w:hAnsi="GHEA Grapalat"/>
          <w:b/>
          <w:i/>
        </w:rPr>
        <w:t>6</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5"/>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AF70EA" w:rsidRDefault="003D2FE2" w:rsidP="00AF70EA">
      <w:pPr>
        <w:widowControl w:val="0"/>
        <w:tabs>
          <w:tab w:val="left" w:pos="567"/>
        </w:tabs>
        <w:jc w:val="both"/>
        <w:rPr>
          <w:rFonts w:ascii="GHEA Grapalat" w:hAnsi="GHEA Grapalat"/>
          <w:b/>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r>
      <w:r w:rsidR="00AF70EA" w:rsidRPr="00B138F3">
        <w:rPr>
          <w:rFonts w:ascii="GHEA Grapalat" w:hAnsi="GHEA Grapalat"/>
          <w:spacing w:val="-6"/>
        </w:rPr>
        <w:t xml:space="preserve">Компания участвует в организованной </w:t>
      </w:r>
      <w:r w:rsidR="00AF70EA" w:rsidRPr="00CD35A8">
        <w:rPr>
          <w:rFonts w:ascii="GHEA Grapalat" w:hAnsi="GHEA Grapalat"/>
        </w:rPr>
        <w:t>&lt;&lt;Центр правового  образования и реализац</w:t>
      </w:r>
      <w:r w:rsidR="00AF70EA">
        <w:rPr>
          <w:rFonts w:ascii="GHEA Grapalat" w:hAnsi="GHEA Grapalat"/>
        </w:rPr>
        <w:t>ии  реабилитационных программ&gt;&gt;</w:t>
      </w:r>
      <w:r w:rsidR="00AF70EA" w:rsidRPr="00AF448F">
        <w:rPr>
          <w:rFonts w:ascii="GHEA Grapalat" w:hAnsi="GHEA Grapalat"/>
        </w:rPr>
        <w:t xml:space="preserve"> </w:t>
      </w:r>
      <w:r w:rsidR="00AF70EA" w:rsidRPr="00CD35A8">
        <w:rPr>
          <w:rFonts w:ascii="GHEA Grapalat" w:hAnsi="GHEA Grapalat"/>
        </w:rPr>
        <w:t>ГНКО</w:t>
      </w:r>
      <w:r w:rsidR="00AF70EA" w:rsidRPr="007974F7">
        <w:rPr>
          <w:rFonts w:ascii="GHEA Grapalat" w:hAnsi="GHEA Grapalat"/>
        </w:rPr>
        <w:t xml:space="preserve"> (далее — Заказчик) </w:t>
      </w:r>
      <w:r w:rsidR="00AF70EA" w:rsidRPr="00B138F3">
        <w:rPr>
          <w:rFonts w:ascii="GHEA Grapalat" w:hAnsi="GHEA Grapalat"/>
          <w:spacing w:val="-6"/>
        </w:rPr>
        <w:t xml:space="preserve">далее — Заказчик) </w:t>
      </w:r>
      <w:r w:rsidR="00AF70EA" w:rsidRPr="00B138F3">
        <w:rPr>
          <w:rFonts w:ascii="GHEA Grapalat" w:hAnsi="GHEA Grapalat"/>
        </w:rPr>
        <w:t xml:space="preserve">процедуре закупок под кодом </w:t>
      </w:r>
      <w:r w:rsidR="00AF70EA">
        <w:rPr>
          <w:rFonts w:ascii="GHEA Grapalat" w:hAnsi="GHEA Grapalat"/>
          <w:b/>
          <w:sz w:val="22"/>
          <w:szCs w:val="22"/>
        </w:rPr>
        <w:t>"IKVCIK-GHTsDzB--22</w:t>
      </w:r>
      <w:r w:rsidR="00AF70EA" w:rsidRPr="00386564">
        <w:rPr>
          <w:rFonts w:ascii="GHEA Grapalat" w:hAnsi="GHEA Grapalat"/>
          <w:b/>
          <w:sz w:val="22"/>
          <w:szCs w:val="22"/>
        </w:rPr>
        <w:t>/0</w:t>
      </w:r>
      <w:r w:rsidR="00F36B23" w:rsidRPr="00F36B23">
        <w:rPr>
          <w:rFonts w:ascii="GHEA Grapalat" w:hAnsi="GHEA Grapalat"/>
          <w:b/>
          <w:sz w:val="22"/>
          <w:szCs w:val="22"/>
        </w:rPr>
        <w:t>6</w:t>
      </w:r>
      <w:r w:rsidR="00AF70EA" w:rsidRPr="00386564">
        <w:rPr>
          <w:rFonts w:ascii="GHEA Grapalat" w:hAnsi="GHEA Grapalat"/>
          <w:b/>
          <w:sz w:val="22"/>
          <w:szCs w:val="22"/>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w:t>
      </w:r>
      <w:r w:rsidRPr="00B138F3">
        <w:rPr>
          <w:rFonts w:ascii="GHEA Grapalat" w:hAnsi="GHEA Grapalat"/>
          <w:sz w:val="22"/>
          <w:szCs w:val="22"/>
        </w:rPr>
        <w:lastRenderedPageBreak/>
        <w:t>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9F1DDE"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E13DE" w:rsidRPr="009F1DDE" w:rsidRDefault="003E13DE" w:rsidP="003D2FE2">
      <w:pPr>
        <w:widowControl w:val="0"/>
        <w:tabs>
          <w:tab w:val="left" w:pos="1134"/>
        </w:tabs>
        <w:spacing w:after="160"/>
        <w:ind w:firstLine="567"/>
        <w:jc w:val="both"/>
        <w:rPr>
          <w:rFonts w:ascii="GHEA Grapalat" w:hAnsi="GHEA Grapalat"/>
          <w:sz w:val="22"/>
          <w:szCs w:val="22"/>
        </w:rPr>
      </w:pP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lastRenderedPageBreak/>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tbl>
      <w:tblPr>
        <w:tblpPr w:leftFromText="180" w:rightFromText="180" w:vertAnchor="page" w:horzAnchor="margin" w:tblpXSpec="center" w:tblpY="631"/>
        <w:tblW w:w="10980" w:type="dxa"/>
        <w:tblLook w:val="0000"/>
      </w:tblPr>
      <w:tblGrid>
        <w:gridCol w:w="5616"/>
        <w:gridCol w:w="5364"/>
      </w:tblGrid>
      <w:tr w:rsidR="003E13DE" w:rsidRPr="00B138F3" w:rsidTr="003E13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F70EA" w:rsidRDefault="003E13DE" w:rsidP="003E13DE">
            <w:pPr>
              <w:widowControl w:val="0"/>
              <w:tabs>
                <w:tab w:val="left" w:pos="3402"/>
              </w:tabs>
              <w:spacing w:after="160"/>
              <w:ind w:left="360"/>
              <w:rPr>
                <w:rFonts w:ascii="GHEA Grapalat" w:hAnsi="GHEA Grapalat"/>
                <w:b/>
                <w:lang w:val="en-US"/>
              </w:rPr>
            </w:pPr>
            <w:r w:rsidRPr="00B138F3">
              <w:rPr>
                <w:rFonts w:ascii="GHEA Grapalat" w:hAnsi="GHEA Grapalat"/>
                <w:b/>
                <w:lang w:val="en-US"/>
              </w:rPr>
              <w:t>1.</w:t>
            </w:r>
          </w:p>
          <w:p w:rsidR="003E13DE" w:rsidRPr="00B138F3" w:rsidRDefault="003E13DE" w:rsidP="003E13DE">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3E13DE" w:rsidRPr="00B138F3" w:rsidTr="003E13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3E13DE" w:rsidRPr="00B138F3" w:rsidTr="003E13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3E13DE" w:rsidRPr="00B138F3" w:rsidTr="003E13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3E13DE" w:rsidRPr="00B138F3" w:rsidTr="003E13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3E13DE" w:rsidRPr="00B138F3" w:rsidTr="003E13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3E13DE" w:rsidRPr="00B138F3" w:rsidTr="003E13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3E13DE" w:rsidRPr="00B138F3" w:rsidTr="003E13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E13DE" w:rsidRPr="00B138F3" w:rsidTr="003E13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AF70EA" w:rsidRPr="00652D1A">
              <w:rPr>
                <w:rFonts w:ascii="GHEA Grapalat" w:hAnsi="GHEA Grapalat"/>
                <w:lang w:eastAsia="en-US" w:bidi="ar-SA"/>
              </w:rPr>
              <w:t>&lt;&lt;Центр правового  образования и реализации  реабилитационных программ&gt;&gt; ГНКО</w:t>
            </w:r>
          </w:p>
        </w:tc>
      </w:tr>
      <w:tr w:rsidR="003E13DE" w:rsidRPr="00B138F3" w:rsidTr="003E13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3E13DE" w:rsidRPr="00B138F3" w:rsidTr="003E13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AF70EA" w:rsidRPr="009040B0">
              <w:rPr>
                <w:rFonts w:ascii="GHEA Grapalat" w:hAnsi="GHEA Grapalat"/>
              </w:rPr>
              <w:t>02509478</w:t>
            </w:r>
          </w:p>
        </w:tc>
      </w:tr>
      <w:tr w:rsidR="003E13DE" w:rsidRPr="00B138F3" w:rsidTr="003E13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AF70EA" w:rsidRPr="009040B0">
              <w:rPr>
                <w:rFonts w:ascii="GHEA Grapalat" w:hAnsi="GHEA Grapalat"/>
              </w:rPr>
              <w:t xml:space="preserve"> Оперативный департамент Министерства финансов РА</w:t>
            </w:r>
          </w:p>
        </w:tc>
      </w:tr>
      <w:tr w:rsidR="003E13DE" w:rsidRPr="00B138F3" w:rsidTr="003E13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AF70EA" w:rsidRPr="009040B0">
              <w:rPr>
                <w:rFonts w:ascii="GHEA Grapalat" w:hAnsi="GHEA Grapalat"/>
              </w:rPr>
              <w:t>900018004821</w:t>
            </w:r>
          </w:p>
        </w:tc>
      </w:tr>
      <w:tr w:rsidR="003E13DE" w:rsidRPr="00B138F3" w:rsidTr="003E13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3E13DE" w:rsidRPr="00B138F3" w:rsidTr="003E13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3E13DE" w:rsidRPr="00B138F3" w:rsidTr="003E13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3E13DE" w:rsidRPr="00B138F3" w:rsidTr="003E13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для обеспечения квалификации)</w:t>
            </w:r>
          </w:p>
        </w:tc>
      </w:tr>
      <w:tr w:rsidR="003E13DE" w:rsidRPr="00B138F3" w:rsidTr="003E13DE">
        <w:trPr>
          <w:trHeight w:val="424"/>
        </w:trPr>
        <w:tc>
          <w:tcPr>
            <w:tcW w:w="10980" w:type="dxa"/>
            <w:gridSpan w:val="2"/>
            <w:tcBorders>
              <w:top w:val="single" w:sz="4" w:space="0" w:color="auto"/>
              <w:left w:val="single" w:sz="4" w:space="0" w:color="auto"/>
              <w:right w:val="single" w:sz="4" w:space="0" w:color="000000"/>
            </w:tcBorders>
            <w:noWrap/>
            <w:vAlign w:val="bottom"/>
          </w:tcPr>
          <w:p w:rsidR="003E13DE" w:rsidRPr="00B138F3" w:rsidRDefault="003E13DE" w:rsidP="008A77C4">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8A77C4">
              <w:rPr>
                <w:rFonts w:ascii="GHEA Grapalat" w:hAnsi="GHEA Grapalat"/>
              </w:rPr>
              <w:t xml:space="preserve">  </w:t>
            </w:r>
          </w:p>
        </w:tc>
      </w:tr>
      <w:tr w:rsidR="003E13DE" w:rsidRPr="00B138F3" w:rsidTr="003E13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3E13DE" w:rsidRPr="00B138F3" w:rsidTr="003E13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3E13DE" w:rsidRPr="00B138F3" w:rsidTr="003E13DE">
        <w:trPr>
          <w:trHeight w:val="2194"/>
        </w:trPr>
        <w:tc>
          <w:tcPr>
            <w:tcW w:w="5616" w:type="dxa"/>
            <w:tcBorders>
              <w:top w:val="nil"/>
              <w:left w:val="single" w:sz="4" w:space="0" w:color="auto"/>
              <w:bottom w:val="single" w:sz="4" w:space="0" w:color="auto"/>
              <w:right w:val="single" w:sz="4" w:space="0" w:color="auto"/>
            </w:tcBorders>
            <w:noWrap/>
            <w:vAlign w:val="bottom"/>
          </w:tcPr>
          <w:p w:rsidR="003E13DE" w:rsidRPr="00B138F3" w:rsidRDefault="003E13DE" w:rsidP="003E13DE">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3E13DE" w:rsidRPr="00B138F3" w:rsidRDefault="003E13DE" w:rsidP="003E13DE">
            <w:pPr>
              <w:widowControl w:val="0"/>
              <w:spacing w:after="160"/>
              <w:rPr>
                <w:rFonts w:ascii="GHEA Grapalat" w:hAnsi="GHEA Grapalat" w:cs="Sylfaen"/>
              </w:rPr>
            </w:pPr>
          </w:p>
          <w:p w:rsidR="003E13DE" w:rsidRPr="00B138F3" w:rsidRDefault="003E13DE" w:rsidP="003E13DE">
            <w:pPr>
              <w:widowControl w:val="0"/>
              <w:spacing w:after="160"/>
              <w:jc w:val="right"/>
              <w:rPr>
                <w:rFonts w:ascii="GHEA Grapalat" w:hAnsi="GHEA Grapalat" w:cs="Tahoma"/>
              </w:rPr>
            </w:pPr>
            <w:r w:rsidRPr="00B138F3">
              <w:rPr>
                <w:rFonts w:ascii="GHEA Grapalat" w:hAnsi="GHEA Grapalat"/>
              </w:rPr>
              <w:t>/____________________/</w:t>
            </w:r>
          </w:p>
          <w:p w:rsidR="003E13DE" w:rsidRPr="00B138F3" w:rsidRDefault="003E13DE" w:rsidP="003E13DE">
            <w:pPr>
              <w:widowControl w:val="0"/>
              <w:spacing w:after="160"/>
              <w:rPr>
                <w:rFonts w:ascii="GHEA Grapalat" w:hAnsi="GHEA Grapalat" w:cs="Sylfaen"/>
              </w:rPr>
            </w:pPr>
          </w:p>
          <w:p w:rsidR="003E13DE" w:rsidRPr="00B138F3" w:rsidRDefault="003E13DE" w:rsidP="003E13DE">
            <w:pPr>
              <w:widowControl w:val="0"/>
              <w:spacing w:after="160"/>
              <w:jc w:val="right"/>
              <w:rPr>
                <w:rFonts w:ascii="GHEA Grapalat" w:hAnsi="GHEA Grapalat" w:cs="Sylfaen"/>
              </w:rPr>
            </w:pPr>
            <w:r w:rsidRPr="00B138F3">
              <w:rPr>
                <w:rFonts w:ascii="GHEA Grapalat" w:hAnsi="GHEA Grapalat"/>
              </w:rPr>
              <w:t>/____________________/</w:t>
            </w:r>
          </w:p>
          <w:p w:rsidR="003E13DE" w:rsidRPr="00B138F3" w:rsidRDefault="003E13DE" w:rsidP="003E13DE">
            <w:pPr>
              <w:widowControl w:val="0"/>
              <w:spacing w:after="160"/>
              <w:rPr>
                <w:rFonts w:ascii="GHEA Grapalat" w:hAnsi="GHEA Grapalat" w:cs="Sylfaen"/>
              </w:rPr>
            </w:pPr>
          </w:p>
          <w:p w:rsidR="003E13DE" w:rsidRPr="00B138F3" w:rsidRDefault="003E13DE" w:rsidP="003E13DE">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3E13DE" w:rsidRPr="00B138F3" w:rsidRDefault="003E13DE" w:rsidP="003E13DE">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3E13DE" w:rsidRPr="00B138F3" w:rsidRDefault="003E13DE" w:rsidP="003E13DE">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3E13DE" w:rsidRPr="00B138F3" w:rsidRDefault="003E13DE" w:rsidP="003E13DE">
            <w:pPr>
              <w:widowControl w:val="0"/>
              <w:spacing w:after="160"/>
              <w:rPr>
                <w:rFonts w:ascii="GHEA Grapalat" w:hAnsi="GHEA Grapalat" w:cs="Sylfaen"/>
              </w:rPr>
            </w:pPr>
          </w:p>
          <w:p w:rsidR="003E13DE" w:rsidRPr="00B138F3" w:rsidRDefault="003E13DE" w:rsidP="003E13DE">
            <w:pPr>
              <w:widowControl w:val="0"/>
              <w:spacing w:after="160"/>
              <w:jc w:val="right"/>
              <w:rPr>
                <w:rFonts w:ascii="GHEA Grapalat" w:hAnsi="GHEA Grapalat" w:cs="Sylfaen"/>
              </w:rPr>
            </w:pPr>
            <w:r w:rsidRPr="00B138F3">
              <w:rPr>
                <w:rFonts w:ascii="GHEA Grapalat" w:hAnsi="GHEA Grapalat"/>
              </w:rPr>
              <w:t>/____________________/</w:t>
            </w:r>
          </w:p>
          <w:p w:rsidR="003E13DE" w:rsidRPr="00B138F3" w:rsidRDefault="003E13DE" w:rsidP="003E13DE">
            <w:pPr>
              <w:widowControl w:val="0"/>
              <w:spacing w:after="160"/>
              <w:jc w:val="right"/>
              <w:rPr>
                <w:rFonts w:ascii="GHEA Grapalat" w:hAnsi="GHEA Grapalat" w:cs="Tahoma"/>
              </w:rPr>
            </w:pPr>
          </w:p>
          <w:p w:rsidR="003E13DE" w:rsidRPr="00B138F3" w:rsidRDefault="003E13DE" w:rsidP="003E13DE">
            <w:pPr>
              <w:widowControl w:val="0"/>
              <w:spacing w:after="160"/>
              <w:jc w:val="right"/>
              <w:rPr>
                <w:rFonts w:ascii="GHEA Grapalat" w:hAnsi="GHEA Grapalat" w:cs="Sylfaen"/>
              </w:rPr>
            </w:pPr>
            <w:r w:rsidRPr="00B138F3">
              <w:rPr>
                <w:rFonts w:ascii="GHEA Grapalat" w:hAnsi="GHEA Grapalat"/>
              </w:rPr>
              <w:t>/____________________/</w:t>
            </w:r>
          </w:p>
          <w:p w:rsidR="003E13DE" w:rsidRPr="00B138F3" w:rsidRDefault="003E13DE" w:rsidP="003E13DE">
            <w:pPr>
              <w:widowControl w:val="0"/>
              <w:spacing w:after="160"/>
              <w:rPr>
                <w:rFonts w:ascii="GHEA Grapalat" w:hAnsi="GHEA Grapalat" w:cs="Sylfaen"/>
              </w:rPr>
            </w:pPr>
          </w:p>
          <w:p w:rsidR="003E13DE" w:rsidRPr="00B138F3" w:rsidRDefault="003E13DE" w:rsidP="003E13DE">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3E13DE" w:rsidRPr="00B138F3" w:rsidTr="003E13DE">
        <w:trPr>
          <w:trHeight w:val="2194"/>
        </w:trPr>
        <w:tc>
          <w:tcPr>
            <w:tcW w:w="5616" w:type="dxa"/>
            <w:tcBorders>
              <w:top w:val="single" w:sz="4" w:space="0" w:color="auto"/>
              <w:left w:val="single" w:sz="4" w:space="0" w:color="auto"/>
              <w:right w:val="single" w:sz="4" w:space="0" w:color="auto"/>
            </w:tcBorders>
            <w:noWrap/>
            <w:vAlign w:val="bottom"/>
          </w:tcPr>
          <w:p w:rsidR="003E13DE" w:rsidRPr="00B138F3" w:rsidRDefault="003E13DE" w:rsidP="003E13DE">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3E13DE" w:rsidRPr="00B138F3" w:rsidRDefault="003E13DE" w:rsidP="003E13DE">
            <w:pPr>
              <w:widowControl w:val="0"/>
              <w:spacing w:after="160"/>
              <w:rPr>
                <w:rFonts w:ascii="GHEA Grapalat" w:hAnsi="GHEA Grapalat"/>
              </w:rPr>
            </w:pPr>
          </w:p>
          <w:p w:rsidR="003E13DE" w:rsidRPr="00B138F3" w:rsidRDefault="003E13DE" w:rsidP="003E13DE">
            <w:pPr>
              <w:widowControl w:val="0"/>
              <w:jc w:val="right"/>
              <w:rPr>
                <w:rFonts w:ascii="GHEA Grapalat" w:hAnsi="GHEA Grapalat" w:cs="Tahoma"/>
              </w:rPr>
            </w:pPr>
            <w:r w:rsidRPr="00B138F3">
              <w:rPr>
                <w:rFonts w:ascii="GHEA Grapalat" w:hAnsi="GHEA Grapalat"/>
              </w:rPr>
              <w:t>/____________________/</w:t>
            </w:r>
          </w:p>
          <w:p w:rsidR="003E13DE" w:rsidRPr="00B138F3" w:rsidRDefault="003E13DE" w:rsidP="003E13DE">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3E13DE" w:rsidRPr="00B138F3" w:rsidRDefault="003E13DE" w:rsidP="003E13DE">
            <w:pPr>
              <w:widowControl w:val="0"/>
              <w:spacing w:after="160"/>
              <w:rPr>
                <w:rFonts w:ascii="GHEA Grapalat" w:hAnsi="GHEA Grapalat" w:cs="Tahoma"/>
              </w:rPr>
            </w:pPr>
          </w:p>
          <w:p w:rsidR="003E13DE" w:rsidRPr="00B138F3" w:rsidRDefault="003E13DE" w:rsidP="003E13DE">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3E13DE" w:rsidRPr="00B138F3" w:rsidRDefault="003E13DE" w:rsidP="003E13DE">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3E13DE" w:rsidRPr="00B138F3" w:rsidRDefault="003E13DE" w:rsidP="003E13DE">
            <w:pPr>
              <w:widowControl w:val="0"/>
              <w:spacing w:after="160"/>
              <w:rPr>
                <w:rFonts w:ascii="GHEA Grapalat" w:hAnsi="GHEA Grapalat" w:cs="Tahoma"/>
              </w:rPr>
            </w:pPr>
          </w:p>
          <w:p w:rsidR="003E13DE" w:rsidRPr="00B138F3" w:rsidRDefault="003E13DE" w:rsidP="003E13DE">
            <w:pPr>
              <w:widowControl w:val="0"/>
              <w:jc w:val="right"/>
              <w:rPr>
                <w:rFonts w:ascii="GHEA Grapalat" w:hAnsi="GHEA Grapalat" w:cs="Tahoma"/>
              </w:rPr>
            </w:pPr>
            <w:r w:rsidRPr="00B138F3">
              <w:rPr>
                <w:rFonts w:ascii="GHEA Grapalat" w:hAnsi="GHEA Grapalat"/>
              </w:rPr>
              <w:t>/____________________/</w:t>
            </w:r>
          </w:p>
          <w:p w:rsidR="003E13DE" w:rsidRPr="00B138F3" w:rsidRDefault="003E13DE" w:rsidP="003E13DE">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3E13DE" w:rsidRPr="00B138F3" w:rsidRDefault="003E13DE" w:rsidP="003E13DE">
            <w:pPr>
              <w:widowControl w:val="0"/>
              <w:spacing w:after="160"/>
              <w:rPr>
                <w:rFonts w:ascii="GHEA Grapalat" w:hAnsi="GHEA Grapalat" w:cs="Arial"/>
              </w:rPr>
            </w:pPr>
          </w:p>
        </w:tc>
      </w:tr>
      <w:tr w:rsidR="003E13DE" w:rsidRPr="00B138F3" w:rsidTr="003E13DE">
        <w:trPr>
          <w:trHeight w:val="2194"/>
        </w:trPr>
        <w:tc>
          <w:tcPr>
            <w:tcW w:w="5616" w:type="dxa"/>
            <w:tcBorders>
              <w:top w:val="nil"/>
              <w:left w:val="single" w:sz="4" w:space="0" w:color="auto"/>
              <w:bottom w:val="single" w:sz="4" w:space="0" w:color="auto"/>
              <w:right w:val="single" w:sz="4" w:space="0" w:color="auto"/>
            </w:tcBorders>
            <w:noWrap/>
            <w:vAlign w:val="bottom"/>
          </w:tcPr>
          <w:p w:rsidR="003E13DE" w:rsidRPr="00B138F3" w:rsidRDefault="003E13DE" w:rsidP="003E13DE">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3E13DE" w:rsidRPr="00B138F3" w:rsidRDefault="003E13DE" w:rsidP="003E13DE">
            <w:pPr>
              <w:widowControl w:val="0"/>
              <w:spacing w:after="160"/>
              <w:rPr>
                <w:rFonts w:ascii="GHEA Grapalat" w:hAnsi="GHEA Grapalat" w:cs="Sylfaen"/>
              </w:rPr>
            </w:pPr>
          </w:p>
          <w:p w:rsidR="003E13DE" w:rsidRPr="00B138F3" w:rsidRDefault="003E13DE" w:rsidP="003E13DE">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3E13DE" w:rsidRPr="00B138F3" w:rsidRDefault="003E13DE" w:rsidP="003E13DE">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3E13DE" w:rsidRPr="00B138F3" w:rsidRDefault="003E13DE" w:rsidP="003E13DE">
            <w:pPr>
              <w:widowControl w:val="0"/>
              <w:spacing w:after="160"/>
              <w:rPr>
                <w:rFonts w:ascii="GHEA Grapalat" w:hAnsi="GHEA Grapalat"/>
              </w:rPr>
            </w:pPr>
          </w:p>
          <w:p w:rsidR="003E13DE" w:rsidRPr="00B138F3" w:rsidRDefault="003E13DE" w:rsidP="003E13DE">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136C12" w:rsidRDefault="001005B0" w:rsidP="003E13DE">
      <w:pPr>
        <w:widowControl w:val="0"/>
        <w:spacing w:after="160"/>
        <w:ind w:right="565"/>
        <w:rPr>
          <w:rFonts w:ascii="GHEA Grapalat" w:hAnsi="GHEA Grapalat"/>
          <w:b/>
        </w:rPr>
      </w:pPr>
    </w:p>
    <w:p w:rsidR="001005B0" w:rsidRPr="00136C12" w:rsidRDefault="001005B0" w:rsidP="003E13DE">
      <w:pPr>
        <w:widowControl w:val="0"/>
        <w:spacing w:after="160"/>
        <w:ind w:right="565"/>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15A1C" w:rsidRPr="009F1DDE" w:rsidRDefault="00E15A1C" w:rsidP="003E13DE">
      <w:pPr>
        <w:widowControl w:val="0"/>
        <w:spacing w:after="160"/>
        <w:rPr>
          <w:rFonts w:ascii="GHEA Grapalat" w:hAnsi="GHEA Grapalat"/>
          <w:b/>
        </w:rPr>
      </w:pPr>
    </w:p>
    <w:p w:rsidR="003E13DE" w:rsidRPr="009F1DDE" w:rsidRDefault="003E13DE" w:rsidP="003E13DE">
      <w:pPr>
        <w:widowControl w:val="0"/>
        <w:spacing w:after="160"/>
        <w:rPr>
          <w:rFonts w:ascii="GHEA Grapalat" w:hAnsi="GHEA Grapalat"/>
          <w:b/>
        </w:rPr>
      </w:pPr>
    </w:p>
    <w:p w:rsidR="003E13DE" w:rsidRPr="009F1DDE" w:rsidRDefault="003E13DE" w:rsidP="003E13DE">
      <w:pPr>
        <w:widowControl w:val="0"/>
        <w:spacing w:after="160"/>
        <w:rPr>
          <w:rFonts w:ascii="GHEA Grapalat" w:hAnsi="GHEA Grapalat"/>
          <w:b/>
        </w:rPr>
      </w:pPr>
    </w:p>
    <w:p w:rsidR="003E13DE" w:rsidRPr="009F1DDE" w:rsidRDefault="003E13DE" w:rsidP="003E13DE">
      <w:pPr>
        <w:widowControl w:val="0"/>
        <w:spacing w:after="160"/>
        <w:rPr>
          <w:rFonts w:ascii="GHEA Grapalat" w:hAnsi="GHEA Grapalat"/>
          <w:b/>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0A214C" w:rsidRPr="00B138F3" w:rsidRDefault="000A214C" w:rsidP="003E13DE">
      <w:pPr>
        <w:jc w:val="right"/>
        <w:rPr>
          <w:rFonts w:ascii="GHEA Grapalat" w:hAnsi="GHEA Grapalat" w:cs="GHEA Grapalat"/>
          <w:i/>
        </w:rPr>
      </w:pPr>
      <w:r w:rsidRPr="00B138F3">
        <w:rPr>
          <w:rFonts w:ascii="GHEA Grapalat" w:hAnsi="GHEA Grapalat"/>
          <w:i/>
        </w:rPr>
        <w:t>Приложение № 5.1</w:t>
      </w:r>
    </w:p>
    <w:p w:rsidR="000A214C" w:rsidRPr="00957A00" w:rsidRDefault="000A214C" w:rsidP="000A214C">
      <w:pPr>
        <w:widowControl w:val="0"/>
        <w:spacing w:after="160"/>
        <w:jc w:val="right"/>
        <w:rPr>
          <w:rFonts w:ascii="GHEA Grapalat" w:hAnsi="GHEA Grapalat" w:cs="GHEA Grapalat"/>
          <w:i/>
          <w:sz w:val="36"/>
          <w:szCs w:val="36"/>
        </w:rPr>
      </w:pPr>
      <w:r w:rsidRPr="00B138F3">
        <w:rPr>
          <w:rFonts w:ascii="GHEA Grapalat" w:hAnsi="GHEA Grapalat"/>
          <w:i/>
        </w:rPr>
        <w:t xml:space="preserve">к Приглашению </w:t>
      </w:r>
      <w:r w:rsidR="003E13DE" w:rsidRPr="003E13DE">
        <w:rPr>
          <w:rFonts w:ascii="GHEA Grapalat" w:hAnsi="GHEA Grapalat"/>
          <w:i/>
        </w:rPr>
        <w:t>на запросе котировок</w:t>
      </w:r>
      <w:r w:rsidR="003E13DE" w:rsidRPr="003E13DE">
        <w:rPr>
          <w:rFonts w:ascii="GHEA Grapalat" w:hAnsi="GHEA Grapalat"/>
          <w:i/>
        </w:rPr>
        <w:br/>
        <w:t>под кодом IKVCIK- GHTSDZB- 22/0</w:t>
      </w:r>
      <w:r w:rsidR="00957A00" w:rsidRPr="00957A00">
        <w:rPr>
          <w:rFonts w:ascii="GHEA Grapalat" w:hAnsi="GHEA Grapalat"/>
          <w:i/>
        </w:rPr>
        <w:t>6</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6"/>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670375" w:rsidRDefault="000A214C" w:rsidP="00670375">
      <w:pPr>
        <w:widowControl w:val="0"/>
        <w:tabs>
          <w:tab w:val="left" w:pos="567"/>
        </w:tabs>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00670375" w:rsidRPr="00B138F3">
        <w:rPr>
          <w:rFonts w:ascii="GHEA Grapalat" w:hAnsi="GHEA Grapalat"/>
          <w:spacing w:val="-6"/>
        </w:rPr>
        <w:t xml:space="preserve">Компания участвует в организованной </w:t>
      </w:r>
      <w:r w:rsidR="00670375" w:rsidRPr="00CD35A8">
        <w:rPr>
          <w:rFonts w:ascii="GHEA Grapalat" w:hAnsi="GHEA Grapalat"/>
        </w:rPr>
        <w:t>&lt;&lt;Центр правового  образования и реализац</w:t>
      </w:r>
      <w:r w:rsidR="00670375">
        <w:rPr>
          <w:rFonts w:ascii="GHEA Grapalat" w:hAnsi="GHEA Grapalat"/>
        </w:rPr>
        <w:t>ии  реабилитационных программ&gt;&gt;</w:t>
      </w:r>
      <w:r w:rsidR="00670375" w:rsidRPr="00AF448F">
        <w:rPr>
          <w:rFonts w:ascii="GHEA Grapalat" w:hAnsi="GHEA Grapalat"/>
        </w:rPr>
        <w:t xml:space="preserve"> </w:t>
      </w:r>
      <w:r w:rsidR="00670375" w:rsidRPr="00CD35A8">
        <w:rPr>
          <w:rFonts w:ascii="GHEA Grapalat" w:hAnsi="GHEA Grapalat"/>
        </w:rPr>
        <w:t>ГНКО</w:t>
      </w:r>
      <w:r w:rsidR="00670375" w:rsidRPr="007974F7">
        <w:rPr>
          <w:rFonts w:ascii="GHEA Grapalat" w:hAnsi="GHEA Grapalat"/>
        </w:rPr>
        <w:t xml:space="preserve"> (далее — Заказчик) </w:t>
      </w:r>
      <w:r w:rsidR="00670375" w:rsidRPr="00B138F3">
        <w:rPr>
          <w:rFonts w:ascii="GHEA Grapalat" w:hAnsi="GHEA Grapalat"/>
          <w:spacing w:val="-6"/>
        </w:rPr>
        <w:t xml:space="preserve">далее — Заказчик) </w:t>
      </w:r>
      <w:r w:rsidR="00670375" w:rsidRPr="00B138F3">
        <w:rPr>
          <w:rFonts w:ascii="GHEA Grapalat" w:hAnsi="GHEA Grapalat"/>
        </w:rPr>
        <w:t xml:space="preserve">процедуре закупок под кодом </w:t>
      </w:r>
      <w:r w:rsidR="00670375">
        <w:rPr>
          <w:rFonts w:ascii="GHEA Grapalat" w:hAnsi="GHEA Grapalat"/>
          <w:b/>
          <w:sz w:val="22"/>
          <w:szCs w:val="22"/>
        </w:rPr>
        <w:t>"IKVCIK-GHTsDzB--22</w:t>
      </w:r>
      <w:r w:rsidR="00670375" w:rsidRPr="00386564">
        <w:rPr>
          <w:rFonts w:ascii="GHEA Grapalat" w:hAnsi="GHEA Grapalat"/>
          <w:b/>
          <w:sz w:val="22"/>
          <w:szCs w:val="22"/>
        </w:rPr>
        <w:t>/0</w:t>
      </w:r>
      <w:r w:rsidR="00957A00" w:rsidRPr="00957A00">
        <w:rPr>
          <w:rFonts w:ascii="GHEA Grapalat" w:hAnsi="GHEA Grapalat"/>
          <w:b/>
          <w:sz w:val="22"/>
          <w:szCs w:val="22"/>
        </w:rPr>
        <w:t>6</w:t>
      </w:r>
      <w:r w:rsidR="00670375" w:rsidRPr="00386564">
        <w:rPr>
          <w:rFonts w:ascii="GHEA Grapalat" w:hAnsi="GHEA Grapalat"/>
          <w:b/>
          <w:sz w:val="22"/>
          <w:szCs w:val="22"/>
        </w:rPr>
        <w:t>"</w:t>
      </w:r>
    </w:p>
    <w:p w:rsidR="000A214C" w:rsidRPr="003E13DE" w:rsidRDefault="000A214C" w:rsidP="00670375">
      <w:pPr>
        <w:widowControl w:val="0"/>
        <w:tabs>
          <w:tab w:val="left" w:pos="567"/>
        </w:tabs>
        <w:jc w:val="both"/>
        <w:rPr>
          <w:rFonts w:ascii="GHEA Grapalat" w:hAnsi="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9F1DDE"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lastRenderedPageBreak/>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9F1DDE"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3E13DE" w:rsidRPr="009F1DDE" w:rsidRDefault="003E13DE" w:rsidP="000A214C">
      <w:pPr>
        <w:widowControl w:val="0"/>
        <w:spacing w:after="160"/>
        <w:ind w:right="4250"/>
        <w:jc w:val="center"/>
        <w:rPr>
          <w:rFonts w:ascii="GHEA Grapalat" w:hAnsi="GHEA Grapalat"/>
          <w:vertAlign w:val="superscript"/>
        </w:rPr>
      </w:pPr>
    </w:p>
    <w:p w:rsidR="003E13DE" w:rsidRPr="009F1DDE" w:rsidRDefault="003E13DE" w:rsidP="000A214C">
      <w:pPr>
        <w:widowControl w:val="0"/>
        <w:spacing w:after="160"/>
        <w:ind w:right="4250"/>
        <w:jc w:val="center"/>
        <w:rPr>
          <w:rFonts w:ascii="GHEA Grapalat" w:hAnsi="GHEA Grapalat"/>
          <w:vertAlign w:val="superscript"/>
        </w:rPr>
      </w:pPr>
    </w:p>
    <w:p w:rsidR="003E13DE" w:rsidRPr="009F1DDE" w:rsidRDefault="003E13DE" w:rsidP="000A214C">
      <w:pPr>
        <w:widowControl w:val="0"/>
        <w:spacing w:after="160"/>
        <w:ind w:right="4250"/>
        <w:jc w:val="center"/>
        <w:rPr>
          <w:rFonts w:ascii="GHEA Grapalat" w:hAnsi="GHEA Grapalat"/>
          <w:vertAlign w:val="superscript"/>
        </w:rPr>
      </w:pPr>
    </w:p>
    <w:p w:rsidR="003E13DE" w:rsidRPr="009F1DDE" w:rsidRDefault="003E13DE" w:rsidP="000A214C">
      <w:pPr>
        <w:widowControl w:val="0"/>
        <w:spacing w:after="160"/>
        <w:ind w:right="4250"/>
        <w:jc w:val="center"/>
        <w:rPr>
          <w:rFonts w:ascii="GHEA Grapalat" w:hAnsi="GHEA Grapalat"/>
          <w:vertAlign w:val="superscript"/>
        </w:rPr>
      </w:pPr>
    </w:p>
    <w:p w:rsidR="003E13DE" w:rsidRPr="009F1DDE" w:rsidRDefault="003E13DE" w:rsidP="000A214C">
      <w:pPr>
        <w:widowControl w:val="0"/>
        <w:spacing w:after="160"/>
        <w:ind w:right="4250"/>
        <w:jc w:val="center"/>
        <w:rPr>
          <w:rFonts w:ascii="GHEA Grapalat" w:hAnsi="GHEA Grapalat"/>
          <w:vertAlign w:val="superscript"/>
        </w:rPr>
      </w:pPr>
    </w:p>
    <w:p w:rsidR="003E13DE" w:rsidRPr="009F1DDE" w:rsidRDefault="003E13DE" w:rsidP="000A214C">
      <w:pPr>
        <w:widowControl w:val="0"/>
        <w:spacing w:after="160"/>
        <w:ind w:right="4250"/>
        <w:jc w:val="center"/>
        <w:rPr>
          <w:rFonts w:ascii="GHEA Grapalat" w:hAnsi="GHEA Grapalat"/>
          <w:vertAlign w:val="superscript"/>
        </w:rPr>
      </w:pPr>
    </w:p>
    <w:p w:rsidR="003E13DE" w:rsidRPr="009F1DDE" w:rsidRDefault="003E13DE" w:rsidP="000A214C">
      <w:pPr>
        <w:widowControl w:val="0"/>
        <w:spacing w:after="160"/>
        <w:ind w:right="4250"/>
        <w:jc w:val="center"/>
        <w:rPr>
          <w:rFonts w:ascii="GHEA Grapalat" w:hAnsi="GHEA Grapalat"/>
          <w:vertAlign w:val="superscript"/>
        </w:rPr>
      </w:pPr>
    </w:p>
    <w:p w:rsidR="003E13DE" w:rsidRPr="009F1DDE" w:rsidRDefault="003E13DE" w:rsidP="000A214C">
      <w:pPr>
        <w:widowControl w:val="0"/>
        <w:spacing w:after="160"/>
        <w:ind w:right="4250"/>
        <w:jc w:val="center"/>
        <w:rPr>
          <w:rFonts w:ascii="GHEA Grapalat" w:hAnsi="GHEA Grapalat"/>
          <w:vertAlign w:val="superscript"/>
        </w:rPr>
      </w:pPr>
    </w:p>
    <w:p w:rsidR="003E13DE" w:rsidRPr="009F1DDE" w:rsidRDefault="003E13DE" w:rsidP="000A214C">
      <w:pPr>
        <w:widowControl w:val="0"/>
        <w:spacing w:after="160"/>
        <w:ind w:right="4250"/>
        <w:jc w:val="center"/>
        <w:rPr>
          <w:rFonts w:ascii="GHEA Grapalat" w:hAnsi="GHEA Grapalat"/>
          <w:vertAlign w:val="superscript"/>
        </w:rPr>
      </w:pPr>
    </w:p>
    <w:p w:rsidR="003E13DE" w:rsidRPr="009F1DDE" w:rsidRDefault="003E13DE" w:rsidP="000A214C">
      <w:pPr>
        <w:widowControl w:val="0"/>
        <w:spacing w:after="160"/>
        <w:ind w:right="4250"/>
        <w:jc w:val="center"/>
        <w:rPr>
          <w:rFonts w:ascii="GHEA Grapalat" w:hAnsi="GHEA Grapalat"/>
          <w:vertAlign w:val="superscript"/>
        </w:rPr>
      </w:pPr>
    </w:p>
    <w:tbl>
      <w:tblPr>
        <w:tblpPr w:leftFromText="180" w:rightFromText="180" w:vertAnchor="page" w:horzAnchor="margin" w:tblpXSpec="center" w:tblpY="11844"/>
        <w:tblW w:w="10980" w:type="dxa"/>
        <w:tblLook w:val="0000"/>
      </w:tblPr>
      <w:tblGrid>
        <w:gridCol w:w="5616"/>
        <w:gridCol w:w="5364"/>
      </w:tblGrid>
      <w:tr w:rsidR="003E13DE" w:rsidRPr="00B138F3" w:rsidTr="003E13DE">
        <w:trPr>
          <w:trHeight w:val="27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Default="003E13DE" w:rsidP="003E13DE">
            <w:pPr>
              <w:pStyle w:val="ListParagraph"/>
              <w:widowControl w:val="0"/>
              <w:numPr>
                <w:ilvl w:val="3"/>
                <w:numId w:val="21"/>
              </w:numPr>
              <w:tabs>
                <w:tab w:val="left" w:pos="3402"/>
              </w:tabs>
              <w:spacing w:after="160"/>
              <w:rPr>
                <w:rFonts w:ascii="GHEA Grapalat" w:hAnsi="GHEA Grapalat"/>
                <w:b/>
                <w:lang w:val="en-US"/>
              </w:rPr>
            </w:pPr>
            <w:r w:rsidRPr="003E13DE">
              <w:rPr>
                <w:rFonts w:ascii="GHEA Grapalat" w:hAnsi="GHEA Grapalat"/>
                <w:b/>
              </w:rPr>
              <w:t xml:space="preserve">ПЛАТЕЖНОЕ ТРЕБОВАНИЕ </w:t>
            </w:r>
            <w:r w:rsidRPr="003E13DE">
              <w:rPr>
                <w:rFonts w:ascii="GHEA Grapalat" w:hAnsi="GHEA Grapalat"/>
                <w:b/>
                <w:lang w:val="en-US"/>
              </w:rPr>
              <w:t>*</w:t>
            </w:r>
          </w:p>
          <w:p w:rsidR="003E13DE" w:rsidRPr="003E13DE" w:rsidRDefault="003E13DE" w:rsidP="003E13DE">
            <w:pPr>
              <w:pStyle w:val="ListParagraph"/>
              <w:widowControl w:val="0"/>
              <w:tabs>
                <w:tab w:val="left" w:pos="3402"/>
              </w:tabs>
              <w:spacing w:after="160"/>
              <w:ind w:left="2880"/>
              <w:rPr>
                <w:rFonts w:ascii="GHEA Grapalat" w:hAnsi="GHEA Grapalat"/>
                <w:b/>
                <w:lang w:val="en-US"/>
              </w:rPr>
            </w:pPr>
          </w:p>
        </w:tc>
      </w:tr>
      <w:tr w:rsidR="003E13DE" w:rsidRPr="00B138F3" w:rsidTr="003E13DE">
        <w:trPr>
          <w:trHeight w:val="12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3E13DE" w:rsidRPr="00B138F3" w:rsidTr="003E13DE">
        <w:trPr>
          <w:trHeight w:val="37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3E13DE" w:rsidRPr="00B138F3" w:rsidTr="003E13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3E13DE" w:rsidRPr="00B138F3" w:rsidTr="003E13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3E13DE" w:rsidRPr="00B138F3" w:rsidTr="003E13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3E13DE" w:rsidRPr="00B138F3" w:rsidTr="003E13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3E13DE" w:rsidRPr="00B138F3" w:rsidTr="003E13DE">
        <w:trPr>
          <w:trHeight w:val="18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lastRenderedPageBreak/>
              <w:t>8.</w:t>
            </w:r>
            <w:r w:rsidRPr="00B138F3">
              <w:rPr>
                <w:rFonts w:ascii="GHEA Grapalat" w:hAnsi="GHEA Grapalat"/>
              </w:rPr>
              <w:tab/>
              <w:t>НЗОУ плательщика:</w:t>
            </w:r>
          </w:p>
        </w:tc>
      </w:tr>
      <w:tr w:rsidR="003E13DE" w:rsidRPr="00B138F3" w:rsidTr="003E13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670375" w:rsidRPr="00652D1A">
              <w:rPr>
                <w:rFonts w:ascii="GHEA Grapalat" w:hAnsi="GHEA Grapalat"/>
                <w:lang w:eastAsia="en-US" w:bidi="ar-SA"/>
              </w:rPr>
              <w:t>&lt;&lt;Центр правового  образования и реализации  реабилитационных программ&gt;&gt; ГНКО</w:t>
            </w:r>
          </w:p>
        </w:tc>
      </w:tr>
      <w:tr w:rsidR="003E13DE" w:rsidRPr="00B138F3" w:rsidTr="003E13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3E13DE" w:rsidRPr="00B138F3" w:rsidTr="003E13D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670375" w:rsidRPr="009040B0">
              <w:rPr>
                <w:rFonts w:ascii="GHEA Grapalat" w:hAnsi="GHEA Grapalat"/>
              </w:rPr>
              <w:t>02509478</w:t>
            </w:r>
          </w:p>
        </w:tc>
      </w:tr>
      <w:tr w:rsidR="003E13DE" w:rsidRPr="00B138F3" w:rsidTr="003E13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670375" w:rsidRPr="009040B0">
              <w:rPr>
                <w:rFonts w:ascii="GHEA Grapalat" w:hAnsi="GHEA Grapalat"/>
              </w:rPr>
              <w:t xml:space="preserve"> Оперативный департамент Министерства финансов РА</w:t>
            </w:r>
          </w:p>
        </w:tc>
      </w:tr>
      <w:tr w:rsidR="003E13DE" w:rsidRPr="00B138F3" w:rsidTr="003E13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670375" w:rsidRPr="009040B0">
              <w:rPr>
                <w:rFonts w:ascii="GHEA Grapalat" w:hAnsi="GHEA Grapalat"/>
              </w:rPr>
              <w:t>900018004821</w:t>
            </w:r>
          </w:p>
        </w:tc>
      </w:tr>
      <w:tr w:rsidR="003E13DE" w:rsidRPr="00B138F3" w:rsidTr="003E13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3E13DE" w:rsidRPr="00B138F3" w:rsidTr="003E13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3E13DE" w:rsidRPr="00B138F3" w:rsidTr="003E13D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3E13DE" w:rsidRPr="00B138F3" w:rsidTr="003E13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3E13DE" w:rsidRPr="00B138F3" w:rsidTr="003E13DE">
        <w:trPr>
          <w:trHeight w:val="625"/>
        </w:trPr>
        <w:tc>
          <w:tcPr>
            <w:tcW w:w="10980" w:type="dxa"/>
            <w:gridSpan w:val="2"/>
            <w:tcBorders>
              <w:top w:val="single" w:sz="4" w:space="0" w:color="auto"/>
              <w:left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670375">
              <w:rPr>
                <w:rFonts w:ascii="GHEA Grapalat" w:hAnsi="GHEA Grapalat"/>
                <w:b/>
                <w:sz w:val="22"/>
                <w:szCs w:val="22"/>
              </w:rPr>
              <w:t>"IKVCIK-GHTsDzB--22</w:t>
            </w:r>
            <w:r w:rsidR="00957A00">
              <w:rPr>
                <w:rFonts w:ascii="GHEA Grapalat" w:hAnsi="GHEA Grapalat"/>
                <w:b/>
                <w:sz w:val="22"/>
                <w:szCs w:val="22"/>
              </w:rPr>
              <w:t>/</w:t>
            </w:r>
            <w:r w:rsidR="00957A00" w:rsidRPr="00957A00">
              <w:rPr>
                <w:rFonts w:ascii="GHEA Grapalat" w:hAnsi="GHEA Grapalat"/>
                <w:b/>
                <w:sz w:val="22"/>
                <w:szCs w:val="22"/>
              </w:rPr>
              <w:t>06</w:t>
            </w:r>
            <w:r w:rsidR="00670375" w:rsidRPr="00386564">
              <w:rPr>
                <w:rFonts w:ascii="GHEA Grapalat" w:hAnsi="GHEA Grapalat"/>
                <w:b/>
                <w:sz w:val="22"/>
                <w:szCs w:val="22"/>
              </w:rPr>
              <w:t>"</w:t>
            </w:r>
          </w:p>
        </w:tc>
      </w:tr>
      <w:tr w:rsidR="003E13DE" w:rsidRPr="00B138F3" w:rsidTr="003E13DE">
        <w:trPr>
          <w:trHeight w:val="22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3E13DE" w:rsidRPr="00B138F3" w:rsidTr="003E13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3E13DE" w:rsidRPr="00B138F3" w:rsidTr="003E13DE">
        <w:trPr>
          <w:trHeight w:val="2194"/>
        </w:trPr>
        <w:tc>
          <w:tcPr>
            <w:tcW w:w="5616" w:type="dxa"/>
            <w:tcBorders>
              <w:top w:val="nil"/>
              <w:left w:val="single" w:sz="4" w:space="0" w:color="auto"/>
              <w:bottom w:val="single" w:sz="4" w:space="0" w:color="auto"/>
              <w:right w:val="single" w:sz="4" w:space="0" w:color="auto"/>
            </w:tcBorders>
            <w:noWrap/>
            <w:vAlign w:val="bottom"/>
          </w:tcPr>
          <w:p w:rsidR="003E13DE" w:rsidRPr="00B138F3" w:rsidRDefault="003E13DE" w:rsidP="003E13DE">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3E13DE" w:rsidRPr="00B138F3" w:rsidRDefault="003E13DE" w:rsidP="003E13DE">
            <w:pPr>
              <w:widowControl w:val="0"/>
              <w:spacing w:after="160"/>
              <w:rPr>
                <w:rFonts w:ascii="GHEA Grapalat" w:hAnsi="GHEA Grapalat" w:cs="Sylfaen"/>
              </w:rPr>
            </w:pPr>
          </w:p>
          <w:p w:rsidR="003E13DE" w:rsidRPr="00B138F3" w:rsidRDefault="003E13DE" w:rsidP="003E13DE">
            <w:pPr>
              <w:widowControl w:val="0"/>
              <w:spacing w:after="160"/>
              <w:jc w:val="right"/>
              <w:rPr>
                <w:rFonts w:ascii="GHEA Grapalat" w:hAnsi="GHEA Grapalat" w:cs="Tahoma"/>
              </w:rPr>
            </w:pPr>
            <w:r w:rsidRPr="00B138F3">
              <w:rPr>
                <w:rFonts w:ascii="GHEA Grapalat" w:hAnsi="GHEA Grapalat"/>
              </w:rPr>
              <w:t>/____________________/</w:t>
            </w:r>
          </w:p>
          <w:p w:rsidR="003E13DE" w:rsidRPr="00B138F3" w:rsidRDefault="003E13DE" w:rsidP="003E13DE">
            <w:pPr>
              <w:widowControl w:val="0"/>
              <w:spacing w:after="160"/>
              <w:rPr>
                <w:rFonts w:ascii="GHEA Grapalat" w:hAnsi="GHEA Grapalat" w:cs="Sylfaen"/>
              </w:rPr>
            </w:pPr>
          </w:p>
          <w:p w:rsidR="003E13DE" w:rsidRPr="00B138F3" w:rsidRDefault="003E13DE" w:rsidP="003E13DE">
            <w:pPr>
              <w:widowControl w:val="0"/>
              <w:spacing w:after="160"/>
              <w:jc w:val="right"/>
              <w:rPr>
                <w:rFonts w:ascii="GHEA Grapalat" w:hAnsi="GHEA Grapalat" w:cs="Sylfaen"/>
              </w:rPr>
            </w:pPr>
            <w:r w:rsidRPr="00B138F3">
              <w:rPr>
                <w:rFonts w:ascii="GHEA Grapalat" w:hAnsi="GHEA Grapalat"/>
              </w:rPr>
              <w:t>/____________________/</w:t>
            </w:r>
          </w:p>
          <w:p w:rsidR="003E13DE" w:rsidRPr="00B138F3" w:rsidRDefault="003E13DE" w:rsidP="003E13DE">
            <w:pPr>
              <w:widowControl w:val="0"/>
              <w:spacing w:after="160"/>
              <w:rPr>
                <w:rFonts w:ascii="GHEA Grapalat" w:hAnsi="GHEA Grapalat" w:cs="Sylfaen"/>
              </w:rPr>
            </w:pPr>
          </w:p>
          <w:p w:rsidR="003E13DE" w:rsidRPr="00B138F3" w:rsidRDefault="003E13DE" w:rsidP="003E13DE">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3E13DE" w:rsidRPr="00B138F3" w:rsidRDefault="003E13DE" w:rsidP="003E13DE">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3E13DE" w:rsidRPr="00B138F3" w:rsidRDefault="003E13DE" w:rsidP="003E13DE">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3E13DE" w:rsidRPr="00B138F3" w:rsidRDefault="003E13DE" w:rsidP="003E13DE">
            <w:pPr>
              <w:widowControl w:val="0"/>
              <w:spacing w:after="160"/>
              <w:rPr>
                <w:rFonts w:ascii="GHEA Grapalat" w:hAnsi="GHEA Grapalat" w:cs="Sylfaen"/>
              </w:rPr>
            </w:pPr>
          </w:p>
          <w:p w:rsidR="003E13DE" w:rsidRPr="00B138F3" w:rsidRDefault="003E13DE" w:rsidP="003E13DE">
            <w:pPr>
              <w:widowControl w:val="0"/>
              <w:spacing w:after="160"/>
              <w:jc w:val="right"/>
              <w:rPr>
                <w:rFonts w:ascii="GHEA Grapalat" w:hAnsi="GHEA Grapalat" w:cs="Sylfaen"/>
              </w:rPr>
            </w:pPr>
            <w:r w:rsidRPr="00B138F3">
              <w:rPr>
                <w:rFonts w:ascii="GHEA Grapalat" w:hAnsi="GHEA Grapalat"/>
              </w:rPr>
              <w:t>/____________________/</w:t>
            </w:r>
          </w:p>
          <w:p w:rsidR="003E13DE" w:rsidRPr="00B138F3" w:rsidRDefault="003E13DE" w:rsidP="003E13DE">
            <w:pPr>
              <w:widowControl w:val="0"/>
              <w:spacing w:after="160"/>
              <w:jc w:val="right"/>
              <w:rPr>
                <w:rFonts w:ascii="GHEA Grapalat" w:hAnsi="GHEA Grapalat" w:cs="Tahoma"/>
              </w:rPr>
            </w:pPr>
          </w:p>
          <w:p w:rsidR="003E13DE" w:rsidRPr="00B138F3" w:rsidRDefault="003E13DE" w:rsidP="003E13DE">
            <w:pPr>
              <w:widowControl w:val="0"/>
              <w:spacing w:after="160"/>
              <w:jc w:val="right"/>
              <w:rPr>
                <w:rFonts w:ascii="GHEA Grapalat" w:hAnsi="GHEA Grapalat" w:cs="Sylfaen"/>
              </w:rPr>
            </w:pPr>
            <w:r w:rsidRPr="00B138F3">
              <w:rPr>
                <w:rFonts w:ascii="GHEA Grapalat" w:hAnsi="GHEA Grapalat"/>
              </w:rPr>
              <w:t>/____________________/</w:t>
            </w:r>
          </w:p>
          <w:p w:rsidR="003E13DE" w:rsidRPr="00B138F3" w:rsidRDefault="003E13DE" w:rsidP="003E13DE">
            <w:pPr>
              <w:widowControl w:val="0"/>
              <w:spacing w:after="160"/>
              <w:rPr>
                <w:rFonts w:ascii="GHEA Grapalat" w:hAnsi="GHEA Grapalat" w:cs="Sylfaen"/>
              </w:rPr>
            </w:pPr>
          </w:p>
          <w:p w:rsidR="003E13DE" w:rsidRPr="00B138F3" w:rsidRDefault="003E13DE" w:rsidP="003E13DE">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3E13DE" w:rsidRPr="00B138F3" w:rsidTr="003E13DE">
        <w:trPr>
          <w:trHeight w:val="2194"/>
        </w:trPr>
        <w:tc>
          <w:tcPr>
            <w:tcW w:w="5616" w:type="dxa"/>
            <w:tcBorders>
              <w:top w:val="single" w:sz="4" w:space="0" w:color="auto"/>
              <w:left w:val="single" w:sz="4" w:space="0" w:color="auto"/>
              <w:right w:val="single" w:sz="4" w:space="0" w:color="auto"/>
            </w:tcBorders>
            <w:noWrap/>
            <w:vAlign w:val="bottom"/>
          </w:tcPr>
          <w:p w:rsidR="003E13DE" w:rsidRPr="00B138F3" w:rsidRDefault="003E13DE" w:rsidP="003E13DE">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3E13DE" w:rsidRPr="00B138F3" w:rsidRDefault="003E13DE" w:rsidP="003E13DE">
            <w:pPr>
              <w:widowControl w:val="0"/>
              <w:spacing w:after="160"/>
              <w:rPr>
                <w:rFonts w:ascii="GHEA Grapalat" w:hAnsi="GHEA Grapalat"/>
              </w:rPr>
            </w:pPr>
          </w:p>
          <w:p w:rsidR="003E13DE" w:rsidRPr="00B138F3" w:rsidRDefault="003E13DE" w:rsidP="003E13DE">
            <w:pPr>
              <w:widowControl w:val="0"/>
              <w:jc w:val="right"/>
              <w:rPr>
                <w:rFonts w:ascii="GHEA Grapalat" w:hAnsi="GHEA Grapalat" w:cs="Tahoma"/>
              </w:rPr>
            </w:pPr>
            <w:r w:rsidRPr="00B138F3">
              <w:rPr>
                <w:rFonts w:ascii="GHEA Grapalat" w:hAnsi="GHEA Grapalat"/>
              </w:rPr>
              <w:t>/____________________/</w:t>
            </w:r>
          </w:p>
          <w:p w:rsidR="003E13DE" w:rsidRPr="00B138F3" w:rsidRDefault="003E13DE" w:rsidP="003E13DE">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3E13DE" w:rsidRPr="00B138F3" w:rsidRDefault="003E13DE" w:rsidP="003E13DE">
            <w:pPr>
              <w:widowControl w:val="0"/>
              <w:spacing w:after="160"/>
              <w:rPr>
                <w:rFonts w:ascii="GHEA Grapalat" w:hAnsi="GHEA Grapalat" w:cs="Tahoma"/>
              </w:rPr>
            </w:pPr>
          </w:p>
          <w:p w:rsidR="003E13DE" w:rsidRPr="00B138F3" w:rsidRDefault="003E13DE" w:rsidP="003E13DE">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3E13DE" w:rsidRPr="00B138F3" w:rsidRDefault="003E13DE" w:rsidP="003E13DE">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3E13DE" w:rsidRPr="00B138F3" w:rsidRDefault="003E13DE" w:rsidP="003E13DE">
            <w:pPr>
              <w:widowControl w:val="0"/>
              <w:spacing w:after="160"/>
              <w:rPr>
                <w:rFonts w:ascii="GHEA Grapalat" w:hAnsi="GHEA Grapalat" w:cs="Tahoma"/>
              </w:rPr>
            </w:pPr>
          </w:p>
          <w:p w:rsidR="003E13DE" w:rsidRPr="00B138F3" w:rsidRDefault="003E13DE" w:rsidP="003E13DE">
            <w:pPr>
              <w:widowControl w:val="0"/>
              <w:jc w:val="right"/>
              <w:rPr>
                <w:rFonts w:ascii="GHEA Grapalat" w:hAnsi="GHEA Grapalat" w:cs="Tahoma"/>
              </w:rPr>
            </w:pPr>
            <w:r w:rsidRPr="00B138F3">
              <w:rPr>
                <w:rFonts w:ascii="GHEA Grapalat" w:hAnsi="GHEA Grapalat"/>
              </w:rPr>
              <w:t>/____________________/</w:t>
            </w:r>
          </w:p>
          <w:p w:rsidR="003E13DE" w:rsidRPr="00B138F3" w:rsidRDefault="003E13DE" w:rsidP="003E13DE">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3E13DE" w:rsidRPr="00B138F3" w:rsidRDefault="003E13DE" w:rsidP="003E13DE">
            <w:pPr>
              <w:widowControl w:val="0"/>
              <w:spacing w:after="160"/>
              <w:rPr>
                <w:rFonts w:ascii="GHEA Grapalat" w:hAnsi="GHEA Grapalat" w:cs="Arial"/>
              </w:rPr>
            </w:pPr>
          </w:p>
        </w:tc>
      </w:tr>
      <w:tr w:rsidR="003E13DE" w:rsidRPr="00B138F3" w:rsidTr="003E13DE">
        <w:trPr>
          <w:trHeight w:val="833"/>
        </w:trPr>
        <w:tc>
          <w:tcPr>
            <w:tcW w:w="5616" w:type="dxa"/>
            <w:tcBorders>
              <w:top w:val="nil"/>
              <w:left w:val="single" w:sz="4" w:space="0" w:color="auto"/>
              <w:bottom w:val="single" w:sz="4" w:space="0" w:color="auto"/>
              <w:right w:val="single" w:sz="4" w:space="0" w:color="auto"/>
            </w:tcBorders>
            <w:noWrap/>
            <w:vAlign w:val="bottom"/>
          </w:tcPr>
          <w:p w:rsidR="003E13DE" w:rsidRPr="00B138F3" w:rsidRDefault="003E13DE" w:rsidP="003E13DE">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3E13DE" w:rsidRPr="00B138F3" w:rsidRDefault="003E13DE" w:rsidP="003E13DE">
            <w:pPr>
              <w:widowControl w:val="0"/>
              <w:spacing w:after="160"/>
              <w:rPr>
                <w:rFonts w:ascii="GHEA Grapalat" w:hAnsi="GHEA Grapalat" w:cs="Sylfaen"/>
              </w:rPr>
            </w:pPr>
          </w:p>
          <w:p w:rsidR="003E13DE" w:rsidRPr="00B138F3" w:rsidRDefault="003E13DE" w:rsidP="003E13DE">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3E13DE" w:rsidRPr="00B138F3" w:rsidRDefault="003E13DE" w:rsidP="003E13DE">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3E13DE" w:rsidRPr="00B138F3" w:rsidRDefault="003E13DE" w:rsidP="003E13DE">
            <w:pPr>
              <w:widowControl w:val="0"/>
              <w:spacing w:after="160"/>
              <w:rPr>
                <w:rFonts w:ascii="GHEA Grapalat" w:hAnsi="GHEA Grapalat"/>
              </w:rPr>
            </w:pPr>
          </w:p>
          <w:p w:rsidR="003E13DE" w:rsidRPr="00B138F3" w:rsidRDefault="003E13DE" w:rsidP="003E13DE">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3E13DE" w:rsidRPr="00136C12" w:rsidRDefault="003E13DE" w:rsidP="000A214C">
      <w:pPr>
        <w:widowControl w:val="0"/>
        <w:spacing w:after="160"/>
        <w:ind w:right="4250"/>
        <w:jc w:val="center"/>
        <w:rPr>
          <w:rFonts w:ascii="GHEA Grapalat" w:hAnsi="GHEA Grapalat"/>
          <w:vertAlign w:val="superscript"/>
        </w:rPr>
      </w:pPr>
    </w:p>
    <w:p w:rsidR="003E13DE" w:rsidRPr="00136C12" w:rsidRDefault="003E13DE" w:rsidP="000A214C">
      <w:pPr>
        <w:widowControl w:val="0"/>
        <w:spacing w:after="160"/>
        <w:ind w:right="4250"/>
        <w:jc w:val="center"/>
        <w:rPr>
          <w:rFonts w:ascii="GHEA Grapalat" w:hAnsi="GHEA Grapalat"/>
          <w:vertAlign w:val="superscript"/>
        </w:rPr>
      </w:pPr>
    </w:p>
    <w:p w:rsidR="003E13DE" w:rsidRPr="00136C12" w:rsidRDefault="003E13DE" w:rsidP="000A214C">
      <w:pPr>
        <w:widowControl w:val="0"/>
        <w:spacing w:after="160"/>
        <w:ind w:right="4250"/>
        <w:jc w:val="center"/>
        <w:rPr>
          <w:rFonts w:ascii="GHEA Grapalat" w:hAnsi="GHEA Grapalat"/>
          <w:vertAlign w:val="superscript"/>
        </w:rPr>
      </w:pP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3E13DE" w:rsidRPr="003E13DE" w:rsidRDefault="00632AC2" w:rsidP="00632AC2">
      <w:pPr>
        <w:widowControl w:val="0"/>
        <w:spacing w:after="160"/>
        <w:rPr>
          <w:rFonts w:ascii="GHEA Grapalat" w:hAnsi="GHEA Grapalat"/>
        </w:rPr>
      </w:pPr>
      <w:r w:rsidRPr="00B138F3">
        <w:rPr>
          <w:rFonts w:ascii="GHEA Grapalat" w:hAnsi="GHEA Grapalat"/>
        </w:rPr>
        <w:t xml:space="preserve">День/месяц/год                              </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3E13DE" w:rsidRDefault="00BE2572" w:rsidP="003E13DE">
      <w:pPr>
        <w:jc w:val="center"/>
        <w:rPr>
          <w:rFonts w:ascii="GHEA Grapalat" w:hAnsi="GHEA Grapalat" w:cs="Sylfaen"/>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131F0B" w:rsidRPr="009F1DDE" w:rsidRDefault="00131F0B" w:rsidP="00131F0B">
      <w:pPr>
        <w:rPr>
          <w:rFonts w:ascii="GHEA Grapalat" w:hAnsi="GHEA Grapalat"/>
          <w:b/>
        </w:rPr>
      </w:pPr>
    </w:p>
    <w:p w:rsidR="00131F0B" w:rsidRDefault="00131F0B">
      <w:pPr>
        <w:rPr>
          <w:rFonts w:ascii="GHEA Grapalat" w:hAnsi="GHEA Grapalat"/>
          <w:b/>
        </w:rPr>
      </w:pPr>
    </w:p>
    <w:p w:rsidR="00957A00" w:rsidRPr="00FA09B1" w:rsidRDefault="00957A00" w:rsidP="003B2F27">
      <w:pPr>
        <w:pStyle w:val="norm"/>
        <w:widowControl w:val="0"/>
        <w:spacing w:after="160" w:line="360" w:lineRule="auto"/>
        <w:ind w:firstLine="284"/>
        <w:jc w:val="right"/>
        <w:rPr>
          <w:rFonts w:ascii="GHEA Grapalat" w:hAnsi="GHEA Grapalat"/>
          <w:b/>
          <w:sz w:val="24"/>
          <w:szCs w:val="24"/>
        </w:rPr>
      </w:pPr>
    </w:p>
    <w:p w:rsidR="00957A00" w:rsidRPr="00FA09B1" w:rsidRDefault="00957A00" w:rsidP="003B2F27">
      <w:pPr>
        <w:pStyle w:val="norm"/>
        <w:widowControl w:val="0"/>
        <w:spacing w:after="160" w:line="360" w:lineRule="auto"/>
        <w:ind w:firstLine="284"/>
        <w:jc w:val="right"/>
        <w:rPr>
          <w:rFonts w:ascii="GHEA Grapalat" w:hAnsi="GHEA Grapalat"/>
          <w:b/>
          <w:sz w:val="24"/>
          <w:szCs w:val="24"/>
        </w:rPr>
      </w:pPr>
    </w:p>
    <w:p w:rsidR="00957A00" w:rsidRPr="00FA09B1" w:rsidRDefault="00957A00" w:rsidP="003B2F27">
      <w:pPr>
        <w:pStyle w:val="norm"/>
        <w:widowControl w:val="0"/>
        <w:spacing w:after="160" w:line="360" w:lineRule="auto"/>
        <w:ind w:firstLine="284"/>
        <w:jc w:val="right"/>
        <w:rPr>
          <w:rFonts w:ascii="GHEA Grapalat" w:hAnsi="GHEA Grapalat"/>
          <w:b/>
          <w:sz w:val="24"/>
          <w:szCs w:val="24"/>
        </w:rPr>
      </w:pPr>
    </w:p>
    <w:p w:rsidR="00957A00" w:rsidRPr="00FA09B1" w:rsidRDefault="00957A00" w:rsidP="003B2F27">
      <w:pPr>
        <w:pStyle w:val="norm"/>
        <w:widowControl w:val="0"/>
        <w:spacing w:after="160" w:line="360" w:lineRule="auto"/>
        <w:ind w:firstLine="284"/>
        <w:jc w:val="right"/>
        <w:rPr>
          <w:rFonts w:ascii="GHEA Grapalat" w:hAnsi="GHEA Grapalat"/>
          <w:b/>
          <w:sz w:val="24"/>
          <w:szCs w:val="24"/>
        </w:rPr>
      </w:pPr>
    </w:p>
    <w:p w:rsidR="00957A00" w:rsidRPr="00FA09B1" w:rsidRDefault="00957A00" w:rsidP="003B2F27">
      <w:pPr>
        <w:pStyle w:val="norm"/>
        <w:widowControl w:val="0"/>
        <w:spacing w:after="160" w:line="360" w:lineRule="auto"/>
        <w:ind w:firstLine="284"/>
        <w:jc w:val="right"/>
        <w:rPr>
          <w:rFonts w:ascii="GHEA Grapalat" w:hAnsi="GHEA Grapalat"/>
          <w:b/>
          <w:sz w:val="24"/>
          <w:szCs w:val="24"/>
        </w:rPr>
      </w:pPr>
    </w:p>
    <w:p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9718F2" w:rsidRPr="009718F2" w:rsidRDefault="003B2F27" w:rsidP="009718F2">
      <w:pPr>
        <w:widowControl w:val="0"/>
        <w:spacing w:after="160"/>
        <w:jc w:val="right"/>
        <w:rPr>
          <w:rFonts w:ascii="GHEA Grapalat" w:hAnsi="GHEA Grapalat"/>
          <w:b/>
        </w:rPr>
      </w:pPr>
      <w:r w:rsidRPr="00AD29CE">
        <w:rPr>
          <w:rFonts w:ascii="GHEA Grapalat" w:hAnsi="GHEA Grapalat"/>
          <w:b/>
        </w:rPr>
        <w:t xml:space="preserve">к Приглашению </w:t>
      </w:r>
      <w:r w:rsidR="009718F2" w:rsidRPr="009718F2">
        <w:rPr>
          <w:rFonts w:ascii="GHEA Grapalat" w:hAnsi="GHEA Grapalat"/>
          <w:b/>
        </w:rPr>
        <w:t>на запросе котировок</w:t>
      </w:r>
    </w:p>
    <w:p w:rsidR="009718F2" w:rsidRPr="00FA09B1" w:rsidRDefault="00670375" w:rsidP="009718F2">
      <w:pPr>
        <w:widowControl w:val="0"/>
        <w:spacing w:after="160"/>
        <w:jc w:val="right"/>
        <w:rPr>
          <w:rFonts w:ascii="GHEA Grapalat" w:hAnsi="GHEA Grapalat"/>
          <w:b/>
        </w:rPr>
      </w:pPr>
      <w:r>
        <w:rPr>
          <w:rFonts w:ascii="GHEA Grapalat" w:hAnsi="GHEA Grapalat"/>
          <w:b/>
        </w:rPr>
        <w:t>под кодом IKVCIK- GHTS</w:t>
      </w:r>
      <w:r w:rsidR="00957A00">
        <w:rPr>
          <w:rFonts w:ascii="GHEA Grapalat" w:hAnsi="GHEA Grapalat"/>
          <w:b/>
        </w:rPr>
        <w:t>DZB- 22/0</w:t>
      </w:r>
      <w:r w:rsidR="00957A00" w:rsidRPr="00FA09B1">
        <w:rPr>
          <w:rFonts w:ascii="GHEA Grapalat" w:hAnsi="GHEA Grapalat"/>
          <w:b/>
        </w:rPr>
        <w:t>6</w:t>
      </w:r>
    </w:p>
    <w:p w:rsidR="003B2F27" w:rsidRPr="00C95D0C" w:rsidRDefault="003B2F27" w:rsidP="003B2F27">
      <w:pPr>
        <w:pStyle w:val="BodyTextIndent3"/>
        <w:widowControl w:val="0"/>
        <w:spacing w:after="160"/>
        <w:jc w:val="right"/>
        <w:rPr>
          <w:rFonts w:ascii="GHEA Grapalat" w:hAnsi="GHEA Grapalat" w:cs="Sylfaen"/>
          <w:b/>
          <w:sz w:val="24"/>
          <w:szCs w:val="24"/>
        </w:rPr>
      </w:pPr>
    </w:p>
    <w:p w:rsidR="00670375" w:rsidRPr="00936B04" w:rsidRDefault="00670375" w:rsidP="00670375">
      <w:pPr>
        <w:widowControl w:val="0"/>
        <w:spacing w:after="160" w:line="360" w:lineRule="auto"/>
        <w:ind w:firstLine="142"/>
        <w:jc w:val="center"/>
        <w:rPr>
          <w:rFonts w:ascii="GHEA Grapalat" w:hAnsi="GHEA Grapalat" w:cs="Times Armenian"/>
          <w:b/>
        </w:rPr>
      </w:pPr>
      <w:r w:rsidRPr="00936B04">
        <w:rPr>
          <w:rFonts w:ascii="GHEA Grapalat" w:hAnsi="GHEA Grapalat"/>
          <w:b/>
        </w:rPr>
        <w:t>ДОГОВОР ГОСУДАРСТВЕННО</w:t>
      </w:r>
      <w:r w:rsidR="00FA09B1" w:rsidRPr="00AD29CE">
        <w:rPr>
          <w:rFonts w:ascii="GHEA Grapalat" w:hAnsi="GHEA Grapalat"/>
          <w:b/>
        </w:rPr>
        <w:t>И</w:t>
      </w:r>
      <w:r w:rsidR="00FA09B1" w:rsidRPr="00936B04">
        <w:rPr>
          <w:rFonts w:ascii="GHEA Grapalat" w:hAnsi="GHEA Grapalat"/>
          <w:b/>
        </w:rPr>
        <w:t xml:space="preserve"> </w:t>
      </w:r>
      <w:r w:rsidRPr="00936B04">
        <w:rPr>
          <w:rFonts w:ascii="GHEA Grapalat" w:hAnsi="GHEA Grapalat"/>
          <w:b/>
        </w:rPr>
        <w:t xml:space="preserve">ЗАКУПКИ </w:t>
      </w:r>
      <w:r w:rsidRPr="00936B04">
        <w:rPr>
          <w:rFonts w:ascii="GHEA Grapalat" w:hAnsi="GHEA Grapalat"/>
          <w:b/>
        </w:rPr>
        <w:br/>
        <w:t xml:space="preserve">НА </w:t>
      </w:r>
      <w:r w:rsidR="00FA09B1" w:rsidRPr="00FA09B1">
        <w:rPr>
          <w:rFonts w:ascii="GHEA Grapalat" w:hAnsi="GHEA Grapalat"/>
          <w:b/>
        </w:rPr>
        <w:t>ОХРАННОЙ УСЛУГИ  (БЕЗОПАСНОСТИ И ОХРАННО</w:t>
      </w:r>
      <w:r w:rsidR="00FA09B1" w:rsidRPr="00AD29CE">
        <w:rPr>
          <w:rFonts w:ascii="GHEA Grapalat" w:hAnsi="GHEA Grapalat"/>
          <w:b/>
        </w:rPr>
        <w:t>И</w:t>
      </w:r>
      <w:r w:rsidR="00FA09B1" w:rsidRPr="00FA09B1">
        <w:rPr>
          <w:rFonts w:ascii="GHEA Grapalat" w:hAnsi="GHEA Grapalat"/>
          <w:b/>
        </w:rPr>
        <w:t xml:space="preserve">) </w:t>
      </w:r>
      <w:r w:rsidRPr="00811AAC">
        <w:rPr>
          <w:rFonts w:ascii="GHEA Grapalat" w:hAnsi="GHEA Grapalat"/>
          <w:b/>
        </w:rPr>
        <w:t>УСЛУГ</w:t>
      </w:r>
      <w:r w:rsidRPr="008D37B3">
        <w:rPr>
          <w:rFonts w:ascii="GHEA Grapalat" w:hAnsi="GHEA Grapalat"/>
          <w:b/>
        </w:rPr>
        <w:t xml:space="preserve"> ДЛЯ </w:t>
      </w:r>
      <w:r w:rsidRPr="00936B04">
        <w:rPr>
          <w:rFonts w:ascii="GHEA Grapalat" w:hAnsi="GHEA Grapalat"/>
          <w:b/>
        </w:rPr>
        <w:t xml:space="preserve">НУЖД </w:t>
      </w:r>
      <w:bookmarkStart w:id="5" w:name="_GoBack"/>
      <w:r w:rsidRPr="00936B04">
        <w:rPr>
          <w:rFonts w:ascii="GHEA Grapalat" w:hAnsi="GHEA Grapalat"/>
          <w:b/>
        </w:rPr>
        <w:t>Г</w:t>
      </w:r>
      <w:bookmarkEnd w:id="5"/>
      <w:r w:rsidRPr="00936B04">
        <w:rPr>
          <w:rFonts w:ascii="GHEA Grapalat" w:hAnsi="GHEA Grapalat"/>
          <w:b/>
        </w:rPr>
        <w:t xml:space="preserve">ОСУДАРСТВА </w:t>
      </w:r>
    </w:p>
    <w:p w:rsidR="003B2F27" w:rsidRPr="00957A00" w:rsidRDefault="003B2F27" w:rsidP="00670375">
      <w:pPr>
        <w:widowControl w:val="0"/>
        <w:spacing w:after="160" w:line="360" w:lineRule="auto"/>
        <w:jc w:val="center"/>
        <w:rPr>
          <w:rFonts w:ascii="GHEA Grapalat" w:hAnsi="GHEA Grapalat"/>
          <w:b/>
          <w:lang w:val="en-US"/>
        </w:rPr>
      </w:pPr>
      <w:r w:rsidRPr="00936B04">
        <w:rPr>
          <w:rFonts w:ascii="GHEA Grapalat" w:hAnsi="GHEA Grapalat"/>
          <w:b/>
        </w:rPr>
        <w:t xml:space="preserve">№ </w:t>
      </w:r>
      <w:r w:rsidR="00957A00">
        <w:rPr>
          <w:rFonts w:ascii="GHEA Grapalat" w:hAnsi="GHEA Grapalat"/>
          <w:b/>
        </w:rPr>
        <w:t>IKVCIK- GHTSDZB- 22/0</w:t>
      </w:r>
      <w:r w:rsidR="00957A00">
        <w:rPr>
          <w:rFonts w:ascii="GHEA Grapalat" w:hAnsi="GHEA Grapalat"/>
          <w:b/>
          <w:lang w:val="en-US"/>
        </w:rPr>
        <w:t>6</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3B2F27">
      <w:pPr>
        <w:widowControl w:val="0"/>
        <w:spacing w:after="160" w:line="336" w:lineRule="auto"/>
        <w:jc w:val="center"/>
        <w:rPr>
          <w:rFonts w:ascii="GHEA Grapalat" w:hAnsi="GHEA Grapalat"/>
          <w:b/>
          <w:u w:val="single"/>
          <w:lang w:val="en-US"/>
        </w:rPr>
      </w:pPr>
    </w:p>
    <w:p w:rsidR="003B2F27" w:rsidRPr="00670375" w:rsidRDefault="003B2F27" w:rsidP="00670375">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Pr="00AD29CE" w:rsidRDefault="003B2F27" w:rsidP="009718F2">
      <w:pPr>
        <w:jc w:val="center"/>
        <w:rPr>
          <w:rFonts w:ascii="GHEA Grapalat" w:hAnsi="GHEA Grapalat" w:cs="Sylfaen"/>
          <w:b/>
          <w:smallCaps/>
        </w:rPr>
      </w:pPr>
      <w:r>
        <w:rPr>
          <w:rFonts w:ascii="GHEA Grapalat" w:hAnsi="GHEA Grapalat" w:cs="Sylfaen"/>
        </w:rPr>
        <w:br w:type="page"/>
      </w:r>
      <w:r w:rsidRPr="00AD29CE">
        <w:rPr>
          <w:rFonts w:ascii="GHEA Grapalat" w:hAnsi="GHEA Grapalat"/>
          <w:b/>
          <w:smallCaps/>
        </w:rPr>
        <w:lastRenderedPageBreak/>
        <w:t>2. ПРАВА И ОБЯЗАННОСТИ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 xml:space="preserve">В случае приема результата услуги, уплатить Исполнителю суммы, подлежащие уплате последнему, а в случае нарушения срока — также предусмотренную </w:t>
      </w:r>
      <w:r w:rsidRPr="00AD29CE">
        <w:rPr>
          <w:rFonts w:ascii="GHEA Grapalat" w:hAnsi="GHEA Grapalat"/>
        </w:rPr>
        <w:lastRenderedPageBreak/>
        <w:t>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Pr>
          <w:rStyle w:val="FootnoteReference"/>
          <w:rFonts w:ascii="GHEA Grapalat" w:hAnsi="GHEA Grapalat"/>
        </w:rPr>
        <w:footnoteReference w:customMarkFollows="1" w:id="7"/>
        <w:t>16</w:t>
      </w:r>
      <w:r w:rsidRPr="00675CA2">
        <w:rPr>
          <w:rFonts w:ascii="GHEA Grapalat" w:hAnsi="GHEA Grapalat"/>
        </w:rPr>
        <w:t>.</w:t>
      </w:r>
      <w:r w:rsidR="003F1048" w:rsidRPr="00675CA2">
        <w:rPr>
          <w:rFonts w:ascii="GHEA Grapalat" w:hAnsi="GHEA Grapalat"/>
          <w:lang w:val="hy-AM"/>
        </w:rPr>
        <w:t xml:space="preserve"> </w:t>
      </w:r>
      <w:r w:rsidRPr="00675CA2">
        <w:rPr>
          <w:rFonts w:ascii="GHEA Grapalat" w:hAnsi="GHEA Grapalat"/>
        </w:rPr>
        <w:t xml:space="preserve"> </w:t>
      </w:r>
    </w:p>
    <w:p w:rsidR="00BF30C1" w:rsidRPr="00C054A7" w:rsidRDefault="00BF30C1" w:rsidP="003B2F27">
      <w:pPr>
        <w:widowControl w:val="0"/>
        <w:spacing w:after="160" w:line="360" w:lineRule="auto"/>
        <w:jc w:val="center"/>
        <w:rPr>
          <w:rFonts w:ascii="GHEA Grapalat" w:hAnsi="GHEA Grapalat"/>
          <w:b/>
        </w:rPr>
      </w:pP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184C37">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3B2F27">
      <w:pPr>
        <w:widowControl w:val="0"/>
        <w:spacing w:after="160" w:line="336" w:lineRule="auto"/>
        <w:jc w:val="center"/>
        <w:rPr>
          <w:rFonts w:ascii="GHEA Grapalat" w:hAnsi="GHEA Grapalat"/>
          <w:b/>
        </w:rPr>
      </w:pPr>
    </w:p>
    <w:p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FootnoteReference"/>
          <w:rFonts w:ascii="GHEA Grapalat" w:hAnsi="GHEA Grapalat"/>
        </w:rPr>
        <w:footnoteReference w:customMarkFollows="1" w:id="8"/>
        <w:t>17</w:t>
      </w:r>
      <w:r>
        <w:rPr>
          <w:rFonts w:ascii="GHEA Grapalat" w:hAnsi="GHEA Grapalat"/>
        </w:rPr>
        <w:t>.</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Pr="00844C3A" w:rsidRDefault="003B2F27" w:rsidP="003B2F27">
      <w:pPr>
        <w:widowControl w:val="0"/>
        <w:tabs>
          <w:tab w:val="left" w:pos="1276"/>
        </w:tabs>
        <w:spacing w:after="160" w:line="336" w:lineRule="auto"/>
        <w:ind w:firstLine="567"/>
        <w:jc w:val="both"/>
        <w:rPr>
          <w:rFonts w:ascii="GHEA Grapalat" w:hAnsi="GHEA Grapalat"/>
        </w:rPr>
      </w:pPr>
      <w:r w:rsidRPr="00AD29CE">
        <w:rPr>
          <w:rFonts w:ascii="GHEA Grapalat" w:hAnsi="GHEA Grapalat"/>
        </w:rPr>
        <w:t>4.1.</w:t>
      </w:r>
      <w:r>
        <w:rPr>
          <w:rFonts w:ascii="GHEA Grapalat" w:hAnsi="GHEA Grapalat"/>
        </w:rPr>
        <w:t>1.</w:t>
      </w:r>
      <w:r>
        <w:rPr>
          <w:rFonts w:ascii="GHEA Grapalat" w:hAnsi="GHEA Grapalat"/>
        </w:rPr>
        <w:tab/>
      </w:r>
      <w:r w:rsidRPr="00AD29CE">
        <w:rPr>
          <w:rFonts w:ascii="GHEA Grapalat" w:hAnsi="GHEA Grapalat"/>
        </w:rPr>
        <w:t>Заказчик перечи</w:t>
      </w:r>
      <w:r>
        <w:rPr>
          <w:rFonts w:ascii="GHEA Grapalat" w:hAnsi="GHEA Grapalat"/>
        </w:rPr>
        <w:t>сляет сумму в размере до</w:t>
      </w:r>
      <w:r w:rsidRPr="00844C3A">
        <w:rPr>
          <w:rFonts w:ascii="GHEA Grapalat" w:hAnsi="GHEA Grapalat"/>
        </w:rPr>
        <w:t>_______</w:t>
      </w:r>
      <w:r>
        <w:rPr>
          <w:rFonts w:ascii="GHEA Grapalat" w:hAnsi="GHEA Grapalat"/>
        </w:rPr>
        <w:t xml:space="preserve"> (</w:t>
      </w:r>
      <w:r w:rsidRPr="00844C3A">
        <w:rPr>
          <w:rFonts w:ascii="GHEA Grapalat" w:hAnsi="GHEA Grapalat"/>
        </w:rPr>
        <w:t>________________</w:t>
      </w:r>
      <w:r w:rsidRPr="00AD29CE">
        <w:rPr>
          <w:rFonts w:ascii="GHEA Grapalat" w:hAnsi="GHEA Grapalat"/>
        </w:rPr>
        <w:t xml:space="preserve">) </w:t>
      </w:r>
      <w:r w:rsidRPr="00844C3A">
        <w:rPr>
          <w:rFonts w:ascii="GHEA Grapalat" w:hAnsi="GHEA Grapalat"/>
        </w:rPr>
        <w:t xml:space="preserve">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B138F3">
        <w:rPr>
          <w:rFonts w:ascii="GHEA Grapalat" w:hAnsi="GHEA Grapalat"/>
        </w:rPr>
        <w:t xml:space="preserve">При этом до полного погашения предоплаты платежи </w:t>
      </w:r>
      <w:r w:rsidR="00076092" w:rsidRPr="00AD29CE">
        <w:rPr>
          <w:rFonts w:ascii="GHEA Grapalat" w:hAnsi="GHEA Grapalat"/>
        </w:rPr>
        <w:t>Исполнител</w:t>
      </w:r>
      <w:r w:rsidR="00076092">
        <w:rPr>
          <w:rFonts w:ascii="GHEA Grapalat" w:hAnsi="GHEA Grapalat"/>
        </w:rPr>
        <w:t>ю</w:t>
      </w:r>
      <w:r w:rsidR="00076092" w:rsidRPr="00750E05">
        <w:rPr>
          <w:rFonts w:ascii="GHEA Grapalat" w:hAnsi="GHEA Grapalat"/>
        </w:rPr>
        <w:t xml:space="preserve"> не</w:t>
      </w:r>
      <w:r w:rsidR="00076092" w:rsidRPr="00B138F3">
        <w:rPr>
          <w:rFonts w:ascii="GHEA Grapalat" w:hAnsi="GHEA Grapalat"/>
        </w:rPr>
        <w:t xml:space="preserve"> производятся</w:t>
      </w:r>
      <w:r w:rsidR="00076092">
        <w:rPr>
          <w:rStyle w:val="FootnoteReference"/>
          <w:rFonts w:ascii="GHEA Grapalat" w:hAnsi="GHEA Grapalat"/>
        </w:rPr>
        <w:t xml:space="preserve"> </w:t>
      </w:r>
      <w:r w:rsidR="00AD2CE2">
        <w:rPr>
          <w:rStyle w:val="FootnoteReference"/>
          <w:rFonts w:ascii="GHEA Grapalat" w:hAnsi="GHEA Grapalat"/>
        </w:rPr>
        <w:footnoteReference w:customMarkFollows="1" w:id="9"/>
        <w:t>18</w:t>
      </w:r>
      <w:r w:rsidRPr="00844C3A">
        <w:rPr>
          <w:rFonts w:ascii="GHEA Grapalat" w:hAnsi="GHEA Grapalat"/>
        </w:rPr>
        <w:t>.</w:t>
      </w:r>
    </w:p>
    <w:p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Pr>
          <w:rFonts w:ascii="GHEA Grapalat" w:hAnsi="GHEA Grapalat"/>
        </w:rPr>
        <w:t>30</w:t>
      </w:r>
      <w:r w:rsidRPr="00AD29CE">
        <w:rPr>
          <w:rFonts w:ascii="GHEA Grapalat" w:hAnsi="GHEA Grapalat"/>
        </w:rPr>
        <w:t xml:space="preserve"> декабря данного года. </w:t>
      </w:r>
    </w:p>
    <w:p w:rsidR="003B2F27" w:rsidRPr="00F146DC"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В</w:t>
      </w:r>
      <w:r w:rsidRPr="00F77167">
        <w:rPr>
          <w:rFonts w:ascii="GHEA Grapalat" w:hAnsi="GHEA Grapalat"/>
          <w:sz w:val="24"/>
          <w:szCs w:val="24"/>
        </w:rPr>
        <w:t xml:space="preserve"> случае </w:t>
      </w:r>
      <w:r>
        <w:rPr>
          <w:rFonts w:ascii="GHEA Grapalat" w:hAnsi="GHEA Grapalat"/>
          <w:sz w:val="24"/>
          <w:szCs w:val="24"/>
        </w:rPr>
        <w:t>закупок</w:t>
      </w:r>
      <w:r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Pr>
          <w:rFonts w:ascii="GHEA Grapalat" w:hAnsi="GHEA Grapalat"/>
          <w:sz w:val="24"/>
          <w:szCs w:val="24"/>
        </w:rPr>
        <w:t xml:space="preserve"> ВС</w:t>
      </w:r>
      <w:r w:rsidRPr="00104AE5">
        <w:rPr>
          <w:rFonts w:ascii="GHEA Grapalat" w:hAnsi="GHEA Grapalat"/>
          <w:sz w:val="24"/>
          <w:szCs w:val="24"/>
        </w:rPr>
        <w:t>=</w:t>
      </w:r>
      <w:r w:rsidRPr="00F146DC">
        <w:rPr>
          <w:rFonts w:ascii="GHEA Grapalat" w:hAnsi="GHEA Grapalat"/>
          <w:sz w:val="24"/>
          <w:szCs w:val="24"/>
        </w:rPr>
        <w:t xml:space="preserve"> </w:t>
      </w:r>
      <w:r w:rsidRPr="00D87896">
        <w:rPr>
          <w:rFonts w:ascii="GHEA Grapalat" w:hAnsi="GHEA Grapalat"/>
          <w:sz w:val="24"/>
          <w:szCs w:val="24"/>
        </w:rPr>
        <w:t>ЦУ/СЦx</w:t>
      </w:r>
      <w:r>
        <w:rPr>
          <w:rFonts w:ascii="GHEA Grapalat" w:hAnsi="GHEA Grapalat"/>
          <w:sz w:val="24"/>
          <w:szCs w:val="24"/>
        </w:rPr>
        <w:t>У</w:t>
      </w:r>
      <w:r w:rsidRPr="00D87896">
        <w:rPr>
          <w:rFonts w:ascii="GHEA Grapalat" w:hAnsi="GHEA Grapalat"/>
          <w:sz w:val="24"/>
          <w:szCs w:val="24"/>
        </w:rPr>
        <w:t>x</w:t>
      </w:r>
      <w:r>
        <w:rPr>
          <w:rFonts w:ascii="GHEA Grapalat" w:hAnsi="GHEA Grapalat"/>
          <w:sz w:val="24"/>
          <w:szCs w:val="24"/>
        </w:rPr>
        <w:t>К</w:t>
      </w:r>
    </w:p>
    <w:p w:rsidR="003B2F27" w:rsidRPr="00F77167" w:rsidRDefault="003B2F27" w:rsidP="003B2F27">
      <w:pPr>
        <w:pStyle w:val="norm"/>
        <w:widowControl w:val="0"/>
        <w:spacing w:after="160" w:line="360" w:lineRule="auto"/>
        <w:ind w:firstLine="567"/>
        <w:rPr>
          <w:rFonts w:ascii="GHEA Grapalat" w:hAnsi="GHEA Grapalat"/>
          <w:sz w:val="24"/>
          <w:szCs w:val="24"/>
        </w:rPr>
      </w:pPr>
      <w:r w:rsidRPr="00F77167">
        <w:rPr>
          <w:rFonts w:ascii="GHEA Grapalat" w:hAnsi="GHEA Grapalat"/>
          <w:sz w:val="24"/>
          <w:szCs w:val="24"/>
        </w:rPr>
        <w:lastRenderedPageBreak/>
        <w:t>В</w:t>
      </w:r>
      <w:r>
        <w:rPr>
          <w:rFonts w:ascii="GHEA Grapalat" w:hAnsi="GHEA Grapalat"/>
          <w:sz w:val="24"/>
          <w:szCs w:val="24"/>
        </w:rPr>
        <w:t>С</w:t>
      </w:r>
      <w:r w:rsidRPr="00F77167">
        <w:rPr>
          <w:rFonts w:ascii="GHEA Grapalat" w:hAnsi="GHEA Grapalat"/>
          <w:sz w:val="24"/>
          <w:szCs w:val="24"/>
        </w:rPr>
        <w:t>-сумма, выплачиваемая за оказание отдельных видов услуг, установленных договором;</w:t>
      </w:r>
    </w:p>
    <w:p w:rsidR="003B2F27" w:rsidRPr="00F77167" w:rsidRDefault="003B2F27" w:rsidP="003B2F27">
      <w:pPr>
        <w:pStyle w:val="norm"/>
        <w:widowControl w:val="0"/>
        <w:spacing w:after="160" w:line="360" w:lineRule="auto"/>
        <w:ind w:firstLine="567"/>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-итоговая цена, предложенная </w:t>
      </w:r>
      <w:r w:rsidR="008F050F">
        <w:rPr>
          <w:rFonts w:ascii="GHEA Grapalat" w:hAnsi="GHEA Grapalat"/>
          <w:sz w:val="24"/>
          <w:szCs w:val="24"/>
        </w:rPr>
        <w:t>ото</w:t>
      </w:r>
      <w:r w:rsidRPr="00F77167">
        <w:rPr>
          <w:rFonts w:ascii="GHEA Grapalat" w:hAnsi="GHEA Grapalat"/>
          <w:sz w:val="24"/>
          <w:szCs w:val="24"/>
        </w:rPr>
        <w:t>бранным участником:</w:t>
      </w:r>
    </w:p>
    <w:p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w:t>
      </w:r>
      <w:r w:rsidRPr="00F77167">
        <w:rPr>
          <w:rFonts w:ascii="GHEA Grapalat" w:hAnsi="GHEA Grapalat"/>
          <w:sz w:val="24"/>
          <w:szCs w:val="24"/>
        </w:rPr>
        <w:t>- совокупность максимальных единиц цен, установленных для оказания услуги:</w:t>
      </w:r>
    </w:p>
    <w:p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 на максимальную единицу предоставленной услуги</w:t>
      </w:r>
    </w:p>
    <w:p w:rsidR="003B2F27" w:rsidRPr="00CD3395" w:rsidRDefault="003B2F27" w:rsidP="003B2F27">
      <w:pPr>
        <w:widowControl w:val="0"/>
        <w:spacing w:after="160" w:line="360" w:lineRule="auto"/>
        <w:ind w:firstLine="720"/>
        <w:jc w:val="both"/>
        <w:rPr>
          <w:rFonts w:ascii="GHEA Grapalat" w:hAnsi="GHEA Grapalat" w:cs="Sylfaen"/>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r w:rsidR="005C3713">
        <w:rPr>
          <w:rStyle w:val="FootnoteReference"/>
          <w:rFonts w:ascii="GHEA Grapalat" w:hAnsi="GHEA Grapalat" w:cs="Sylfaen"/>
        </w:rPr>
        <w:footnoteReference w:customMarkFollows="1" w:id="10"/>
        <w:t>19</w:t>
      </w:r>
    </w:p>
    <w:p w:rsidR="003B2F27" w:rsidRPr="00AD29CE" w:rsidRDefault="003B2F27" w:rsidP="003B2F27">
      <w:pPr>
        <w:widowControl w:val="0"/>
        <w:spacing w:after="160" w:line="360" w:lineRule="auto"/>
        <w:ind w:firstLine="720"/>
        <w:jc w:val="center"/>
        <w:rPr>
          <w:rFonts w:ascii="GHEA Grapalat" w:hAnsi="GHEA Grapalat" w:cs="Sylfaen"/>
        </w:rPr>
      </w:pPr>
    </w:p>
    <w:p w:rsidR="00D932B2" w:rsidRDefault="00D932B2">
      <w:pPr>
        <w:rPr>
          <w:rFonts w:ascii="GHEA Grapalat" w:hAnsi="GHEA Grapalat"/>
          <w:b/>
        </w:rPr>
      </w:pPr>
      <w:r>
        <w:rPr>
          <w:rFonts w:ascii="GHEA Grapalat" w:hAnsi="GHEA Grapalat"/>
          <w:b/>
        </w:rPr>
        <w:br w:type="page"/>
      </w: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lastRenderedPageBreak/>
        <w:t>5. ОТВЕТСТВЕННОСТЬ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FootnoteReference"/>
          <w:rFonts w:ascii="GHEA Grapalat" w:hAnsi="GHEA Grapalat"/>
        </w:rPr>
        <w:footnoteReference w:customMarkFollows="1" w:id="11"/>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lastRenderedPageBreak/>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3B2F27">
      <w:pPr>
        <w:widowControl w:val="0"/>
        <w:spacing w:after="160" w:line="360" w:lineRule="auto"/>
        <w:ind w:firstLine="720"/>
        <w:jc w:val="cente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810966">
      <w:pPr>
        <w:jc w:val="center"/>
        <w:rPr>
          <w:rFonts w:ascii="GHEA Grapalat" w:hAnsi="GHEA Grapalat"/>
          <w:b/>
        </w:rPr>
      </w:pPr>
    </w:p>
    <w:p w:rsidR="003B2F27" w:rsidRPr="00E661BE" w:rsidRDefault="003B2F27" w:rsidP="00810966">
      <w:pPr>
        <w:jc w:val="center"/>
        <w:rPr>
          <w:rFonts w:ascii="GHEA Grapalat" w:hAnsi="GHEA Grapalat"/>
          <w:b/>
        </w:rPr>
      </w:pPr>
      <w:r w:rsidRPr="00AD29CE">
        <w:rPr>
          <w:rFonts w:ascii="GHEA Grapalat" w:hAnsi="GHEA Grapalat"/>
          <w:b/>
        </w:rPr>
        <w:t>7. ИНЫЕ УСЛОВИЯ</w:t>
      </w:r>
    </w:p>
    <w:p w:rsidR="0043443E" w:rsidRPr="00E661BE" w:rsidRDefault="0043443E" w:rsidP="00810966">
      <w:pPr>
        <w:jc w:val="center"/>
        <w:rPr>
          <w:rFonts w:ascii="GHEA Grapalat" w:hAnsi="GHEA Grapalat" w:cs="Sylfaen"/>
          <w:b/>
        </w:rPr>
      </w:pP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Pr>
          <w:rStyle w:val="FootnoteReference"/>
          <w:rFonts w:ascii="GHEA Grapalat" w:hAnsi="GHEA Grapalat" w:cs="Sylfaen"/>
        </w:rPr>
        <w:footnoteReference w:customMarkFollows="1" w:id="12"/>
        <w:t>21</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w:t>
      </w:r>
      <w:r w:rsidRPr="00AD29CE">
        <w:rPr>
          <w:rFonts w:ascii="GHEA Grapalat" w:hAnsi="GHEA Grapalat"/>
        </w:rPr>
        <w:lastRenderedPageBreak/>
        <w:t xml:space="preserve">вытекающее из договора, не может быть передано другому лицу без письменного согласия стороны должника. </w:t>
      </w:r>
    </w:p>
    <w:p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 xml:space="preserve">Исполнитель несет ответственность за неисполнение или ненадлежащее </w:t>
      </w:r>
      <w:r w:rsidRPr="00AD29CE">
        <w:rPr>
          <w:rFonts w:ascii="GHEA Grapalat" w:hAnsi="GHEA Grapalat"/>
        </w:rPr>
        <w:lastRenderedPageBreak/>
        <w:t>исполнение обязательств агента;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FootnoteReference"/>
          <w:rFonts w:ascii="GHEA Grapalat" w:hAnsi="GHEA Grapalat"/>
        </w:rPr>
        <w:footnoteReference w:customMarkFollows="1" w:id="13"/>
        <w:t>22</w:t>
      </w:r>
      <w:r w:rsidRPr="00AD29CE">
        <w:rPr>
          <w:rFonts w:ascii="GHEA Grapalat" w:hAnsi="GHEA Grapalat"/>
        </w:rPr>
        <w:t>.</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14"/>
        <w:t>23</w:t>
      </w:r>
      <w:r w:rsidRPr="00AD29CE">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w:t>
      </w:r>
      <w:r w:rsidRPr="00AD29CE">
        <w:rPr>
          <w:rFonts w:ascii="GHEA Grapalat" w:hAnsi="GHEA Grapalat"/>
        </w:rPr>
        <w:lastRenderedPageBreak/>
        <w:t>регулирующими отношения, связанные с данными сделками, и за них ответственен Исполнитель.</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B2F27">
      <w:pPr>
        <w:widowControl w:val="0"/>
        <w:tabs>
          <w:tab w:val="left" w:pos="1276"/>
        </w:tabs>
        <w:spacing w:after="160" w:line="360" w:lineRule="auto"/>
        <w:ind w:firstLine="567"/>
        <w:jc w:val="both"/>
        <w:rPr>
          <w:rFonts w:ascii="GHEA Grapalat" w:hAnsi="GHEA Grapalat"/>
          <w:bCs/>
        </w:rPr>
      </w:pPr>
      <w:r w:rsidRPr="00AD29CE">
        <w:rPr>
          <w:rFonts w:ascii="GHEA Grapalat" w:hAnsi="GHEA Grapalat"/>
        </w:rPr>
        <w:lastRenderedPageBreak/>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B2F27">
      <w:pPr>
        <w:widowControl w:val="0"/>
        <w:spacing w:after="160" w:line="360" w:lineRule="auto"/>
        <w:rPr>
          <w:rFonts w:ascii="GHEA Grapalat" w:hAnsi="GHEA Grapalat"/>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1C1A9A" w:rsidRDefault="001C1A9A" w:rsidP="003B2F27">
      <w:pPr>
        <w:widowControl w:val="0"/>
        <w:spacing w:after="160" w:line="360" w:lineRule="auto"/>
        <w:jc w:val="right"/>
        <w:rPr>
          <w:rFonts w:ascii="GHEA Grapalat" w:hAnsi="GHEA Grapalat"/>
          <w:i/>
        </w:rPr>
        <w:sectPr w:rsidR="001C1A9A" w:rsidSect="001C1A9A">
          <w:footerReference w:type="default" r:id="rId8"/>
          <w:footnotePr>
            <w:pos w:val="beneathText"/>
          </w:footnotePr>
          <w:pgSz w:w="11907" w:h="16840" w:code="9"/>
          <w:pgMar w:top="1134" w:right="567" w:bottom="1559" w:left="1418" w:header="561" w:footer="561" w:gutter="0"/>
          <w:cols w:space="720"/>
          <w:titlePg/>
          <w:docGrid w:linePitch="326"/>
        </w:sectPr>
      </w:pP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001C1A9A">
        <w:rPr>
          <w:rFonts w:ascii="GHEA Grapalat" w:hAnsi="GHEA Grapalat"/>
          <w:i/>
        </w:rPr>
        <w:t>IKVCIK- GHTSDZB- 22/0</w:t>
      </w:r>
      <w:r w:rsidR="001C1A9A" w:rsidRPr="001C1A9A">
        <w:rPr>
          <w:rFonts w:ascii="GHEA Grapalat" w:hAnsi="GHEA Grapalat"/>
          <w:i/>
        </w:rPr>
        <w:t>6</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5"/>
        <w:t>*</w:t>
      </w:r>
    </w:p>
    <w:tbl>
      <w:tblPr>
        <w:tblW w:w="1474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58"/>
        <w:gridCol w:w="1286"/>
        <w:gridCol w:w="959"/>
        <w:gridCol w:w="2254"/>
        <w:gridCol w:w="1543"/>
        <w:gridCol w:w="1415"/>
        <w:gridCol w:w="1029"/>
        <w:gridCol w:w="2548"/>
        <w:gridCol w:w="2551"/>
      </w:tblGrid>
      <w:tr w:rsidR="001C1A9A" w:rsidRPr="00E40AC8" w:rsidTr="001C1A9A">
        <w:trPr>
          <w:trHeight w:val="418"/>
        </w:trPr>
        <w:tc>
          <w:tcPr>
            <w:tcW w:w="14743" w:type="dxa"/>
            <w:gridSpan w:val="9"/>
          </w:tcPr>
          <w:p w:rsidR="001C1A9A" w:rsidRPr="00E40AC8" w:rsidRDefault="001C1A9A" w:rsidP="009D1309">
            <w:pPr>
              <w:widowControl w:val="0"/>
              <w:spacing w:after="120"/>
              <w:jc w:val="center"/>
              <w:rPr>
                <w:rFonts w:ascii="GHEA Grapalat" w:hAnsi="GHEA Grapalat"/>
                <w:sz w:val="20"/>
              </w:rPr>
            </w:pPr>
            <w:r w:rsidRPr="00E40AC8">
              <w:rPr>
                <w:rFonts w:ascii="GHEA Grapalat" w:hAnsi="GHEA Grapalat"/>
                <w:sz w:val="20"/>
              </w:rPr>
              <w:t>Услуги</w:t>
            </w:r>
          </w:p>
        </w:tc>
      </w:tr>
      <w:tr w:rsidR="001C1A9A" w:rsidRPr="00E40AC8" w:rsidTr="001C1A9A">
        <w:trPr>
          <w:trHeight w:val="245"/>
        </w:trPr>
        <w:tc>
          <w:tcPr>
            <w:tcW w:w="1158" w:type="dxa"/>
            <w:vMerge w:val="restart"/>
            <w:vAlign w:val="center"/>
          </w:tcPr>
          <w:p w:rsidR="001C1A9A" w:rsidRPr="00E40AC8" w:rsidRDefault="001C1A9A" w:rsidP="009D1309">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2245" w:type="dxa"/>
            <w:gridSpan w:val="2"/>
            <w:vMerge w:val="restart"/>
            <w:vAlign w:val="center"/>
          </w:tcPr>
          <w:p w:rsidR="001C1A9A" w:rsidRPr="00E40AC8" w:rsidRDefault="001C1A9A" w:rsidP="009D1309">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2254" w:type="dxa"/>
            <w:vMerge w:val="restart"/>
            <w:vAlign w:val="center"/>
          </w:tcPr>
          <w:p w:rsidR="001C1A9A" w:rsidRPr="00E40AC8" w:rsidRDefault="001C1A9A" w:rsidP="009D1309">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543" w:type="dxa"/>
            <w:vMerge w:val="restart"/>
            <w:vAlign w:val="center"/>
          </w:tcPr>
          <w:p w:rsidR="001C1A9A" w:rsidRPr="00E40AC8" w:rsidRDefault="001C1A9A" w:rsidP="009D1309">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415" w:type="dxa"/>
            <w:vMerge w:val="restart"/>
            <w:vAlign w:val="center"/>
          </w:tcPr>
          <w:p w:rsidR="001C1A9A" w:rsidRPr="00E40AC8" w:rsidRDefault="001C1A9A" w:rsidP="009D1309">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1029" w:type="dxa"/>
            <w:vMerge w:val="restart"/>
            <w:vAlign w:val="center"/>
          </w:tcPr>
          <w:p w:rsidR="001C1A9A" w:rsidRPr="00E40AC8" w:rsidRDefault="001C1A9A" w:rsidP="009D1309">
            <w:pPr>
              <w:widowControl w:val="0"/>
              <w:spacing w:after="120"/>
              <w:jc w:val="center"/>
              <w:rPr>
                <w:rFonts w:ascii="GHEA Grapalat" w:hAnsi="GHEA Grapalat"/>
                <w:sz w:val="20"/>
              </w:rPr>
            </w:pPr>
            <w:r w:rsidRPr="00E40AC8">
              <w:rPr>
                <w:rFonts w:ascii="GHEA Grapalat" w:hAnsi="GHEA Grapalat"/>
                <w:sz w:val="20"/>
              </w:rPr>
              <w:t>общий объем</w:t>
            </w:r>
          </w:p>
        </w:tc>
        <w:tc>
          <w:tcPr>
            <w:tcW w:w="5099" w:type="dxa"/>
            <w:gridSpan w:val="2"/>
            <w:vAlign w:val="center"/>
          </w:tcPr>
          <w:p w:rsidR="001C1A9A" w:rsidRPr="00E40AC8" w:rsidRDefault="001C1A9A" w:rsidP="009D1309">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1C1A9A" w:rsidRPr="00E40AC8" w:rsidTr="001C1A9A">
        <w:trPr>
          <w:trHeight w:val="496"/>
        </w:trPr>
        <w:tc>
          <w:tcPr>
            <w:tcW w:w="1158" w:type="dxa"/>
            <w:vMerge/>
            <w:vAlign w:val="center"/>
          </w:tcPr>
          <w:p w:rsidR="001C1A9A" w:rsidRPr="00E40AC8" w:rsidRDefault="001C1A9A" w:rsidP="009D1309">
            <w:pPr>
              <w:widowControl w:val="0"/>
              <w:spacing w:after="120"/>
              <w:jc w:val="center"/>
              <w:rPr>
                <w:rFonts w:ascii="GHEA Grapalat" w:hAnsi="GHEA Grapalat"/>
                <w:sz w:val="20"/>
              </w:rPr>
            </w:pPr>
          </w:p>
        </w:tc>
        <w:tc>
          <w:tcPr>
            <w:tcW w:w="2245" w:type="dxa"/>
            <w:gridSpan w:val="2"/>
            <w:vMerge/>
            <w:vAlign w:val="center"/>
          </w:tcPr>
          <w:p w:rsidR="001C1A9A" w:rsidRPr="00E40AC8" w:rsidRDefault="001C1A9A" w:rsidP="009D1309">
            <w:pPr>
              <w:widowControl w:val="0"/>
              <w:spacing w:after="120"/>
              <w:jc w:val="center"/>
              <w:rPr>
                <w:rFonts w:ascii="GHEA Grapalat" w:hAnsi="GHEA Grapalat"/>
                <w:sz w:val="20"/>
              </w:rPr>
            </w:pPr>
          </w:p>
        </w:tc>
        <w:tc>
          <w:tcPr>
            <w:tcW w:w="2254" w:type="dxa"/>
            <w:vMerge/>
            <w:vAlign w:val="center"/>
          </w:tcPr>
          <w:p w:rsidR="001C1A9A" w:rsidRPr="00E40AC8" w:rsidRDefault="001C1A9A" w:rsidP="009D1309">
            <w:pPr>
              <w:widowControl w:val="0"/>
              <w:spacing w:after="120"/>
              <w:jc w:val="center"/>
              <w:rPr>
                <w:rFonts w:ascii="GHEA Grapalat" w:hAnsi="GHEA Grapalat"/>
                <w:sz w:val="20"/>
              </w:rPr>
            </w:pPr>
          </w:p>
        </w:tc>
        <w:tc>
          <w:tcPr>
            <w:tcW w:w="1543" w:type="dxa"/>
            <w:vMerge/>
            <w:vAlign w:val="center"/>
          </w:tcPr>
          <w:p w:rsidR="001C1A9A" w:rsidRPr="00E40AC8" w:rsidRDefault="001C1A9A" w:rsidP="009D1309">
            <w:pPr>
              <w:widowControl w:val="0"/>
              <w:spacing w:after="120"/>
              <w:jc w:val="center"/>
              <w:rPr>
                <w:rFonts w:ascii="GHEA Grapalat" w:hAnsi="GHEA Grapalat"/>
                <w:sz w:val="20"/>
              </w:rPr>
            </w:pPr>
          </w:p>
        </w:tc>
        <w:tc>
          <w:tcPr>
            <w:tcW w:w="1415" w:type="dxa"/>
            <w:vMerge/>
            <w:vAlign w:val="center"/>
          </w:tcPr>
          <w:p w:rsidR="001C1A9A" w:rsidRPr="00E40AC8" w:rsidRDefault="001C1A9A" w:rsidP="009D1309">
            <w:pPr>
              <w:widowControl w:val="0"/>
              <w:spacing w:after="120"/>
              <w:jc w:val="center"/>
              <w:rPr>
                <w:rFonts w:ascii="GHEA Grapalat" w:hAnsi="GHEA Grapalat"/>
                <w:sz w:val="20"/>
              </w:rPr>
            </w:pPr>
          </w:p>
        </w:tc>
        <w:tc>
          <w:tcPr>
            <w:tcW w:w="1029" w:type="dxa"/>
            <w:vMerge/>
            <w:vAlign w:val="center"/>
          </w:tcPr>
          <w:p w:rsidR="001C1A9A" w:rsidRPr="00E40AC8" w:rsidRDefault="001C1A9A" w:rsidP="009D1309">
            <w:pPr>
              <w:widowControl w:val="0"/>
              <w:spacing w:after="120"/>
              <w:jc w:val="center"/>
              <w:rPr>
                <w:rFonts w:ascii="GHEA Grapalat" w:hAnsi="GHEA Grapalat"/>
                <w:sz w:val="20"/>
              </w:rPr>
            </w:pPr>
          </w:p>
        </w:tc>
        <w:tc>
          <w:tcPr>
            <w:tcW w:w="2548" w:type="dxa"/>
            <w:vAlign w:val="center"/>
          </w:tcPr>
          <w:p w:rsidR="001C1A9A" w:rsidRPr="00E40AC8" w:rsidRDefault="001C1A9A" w:rsidP="009D1309">
            <w:pPr>
              <w:widowControl w:val="0"/>
              <w:spacing w:after="120"/>
              <w:jc w:val="center"/>
              <w:rPr>
                <w:rFonts w:ascii="GHEA Grapalat" w:hAnsi="GHEA Grapalat"/>
                <w:sz w:val="20"/>
              </w:rPr>
            </w:pPr>
            <w:r w:rsidRPr="00E40AC8">
              <w:rPr>
                <w:rFonts w:ascii="GHEA Grapalat" w:hAnsi="GHEA Grapalat"/>
                <w:sz w:val="20"/>
              </w:rPr>
              <w:t>адрес</w:t>
            </w:r>
          </w:p>
        </w:tc>
        <w:tc>
          <w:tcPr>
            <w:tcW w:w="2551" w:type="dxa"/>
            <w:vAlign w:val="center"/>
          </w:tcPr>
          <w:p w:rsidR="001C1A9A" w:rsidRPr="00E40AC8" w:rsidRDefault="001C1A9A" w:rsidP="009D1309">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16"/>
              <w:t>**</w:t>
            </w:r>
          </w:p>
        </w:tc>
      </w:tr>
      <w:tr w:rsidR="001C1A9A" w:rsidRPr="00E40AC8" w:rsidTr="001C1A9A">
        <w:trPr>
          <w:trHeight w:val="274"/>
        </w:trPr>
        <w:tc>
          <w:tcPr>
            <w:tcW w:w="1158" w:type="dxa"/>
            <w:vAlign w:val="center"/>
          </w:tcPr>
          <w:p w:rsidR="001C1A9A" w:rsidRPr="00B60242" w:rsidRDefault="001C1A9A" w:rsidP="009D1309">
            <w:pPr>
              <w:widowControl w:val="0"/>
              <w:spacing w:after="120"/>
              <w:jc w:val="center"/>
              <w:rPr>
                <w:rFonts w:ascii="GHEA Grapalat" w:hAnsi="GHEA Grapalat"/>
                <w:sz w:val="20"/>
                <w:lang w:val="en-US"/>
              </w:rPr>
            </w:pPr>
            <w:r>
              <w:rPr>
                <w:rFonts w:ascii="GHEA Grapalat" w:hAnsi="GHEA Grapalat"/>
                <w:sz w:val="20"/>
                <w:lang w:val="en-US"/>
              </w:rPr>
              <w:t>1</w:t>
            </w:r>
          </w:p>
        </w:tc>
        <w:tc>
          <w:tcPr>
            <w:tcW w:w="2245" w:type="dxa"/>
            <w:gridSpan w:val="2"/>
            <w:vAlign w:val="center"/>
          </w:tcPr>
          <w:p w:rsidR="001C1A9A" w:rsidRPr="00AA68EE" w:rsidRDefault="001C1A9A" w:rsidP="009D1309">
            <w:pPr>
              <w:spacing w:line="360" w:lineRule="auto"/>
              <w:jc w:val="center"/>
              <w:rPr>
                <w:rFonts w:ascii="GHEA Grapalat" w:hAnsi="GHEA Grapalat"/>
                <w:sz w:val="20"/>
                <w:lang w:val="en-US"/>
              </w:rPr>
            </w:pPr>
            <w:r>
              <w:rPr>
                <w:rFonts w:ascii="GHEA Grapalat" w:hAnsi="GHEA Grapalat"/>
                <w:sz w:val="20"/>
                <w:lang w:val="en-US"/>
              </w:rPr>
              <w:t>79710000</w:t>
            </w:r>
          </w:p>
        </w:tc>
        <w:tc>
          <w:tcPr>
            <w:tcW w:w="2254" w:type="dxa"/>
          </w:tcPr>
          <w:p w:rsidR="001C1A9A" w:rsidRDefault="001C1A9A" w:rsidP="009D1309">
            <w:pPr>
              <w:widowControl w:val="0"/>
              <w:spacing w:after="120"/>
              <w:jc w:val="center"/>
              <w:rPr>
                <w:rFonts w:ascii="GHEA Grapalat" w:hAnsi="GHEA Grapalat"/>
                <w:sz w:val="20"/>
                <w:szCs w:val="20"/>
                <w:lang w:val="en-US" w:eastAsia="en-US" w:bidi="ar-SA"/>
              </w:rPr>
            </w:pPr>
          </w:p>
          <w:p w:rsidR="001C1A9A" w:rsidRPr="00C82E85" w:rsidRDefault="001C1A9A" w:rsidP="009D1309">
            <w:pPr>
              <w:widowControl w:val="0"/>
              <w:spacing w:after="120"/>
              <w:jc w:val="center"/>
              <w:rPr>
                <w:rFonts w:ascii="GHEA Grapalat" w:hAnsi="GHEA Grapalat"/>
                <w:lang w:eastAsia="en-US" w:bidi="ar-SA"/>
              </w:rPr>
            </w:pPr>
            <w:proofErr w:type="spellStart"/>
            <w:r w:rsidRPr="00B60242">
              <w:rPr>
                <w:rFonts w:ascii="GHEA Grapalat" w:hAnsi="GHEA Grapalat"/>
                <w:sz w:val="20"/>
                <w:szCs w:val="20"/>
                <w:lang w:val="en-US" w:eastAsia="en-US" w:bidi="ar-SA"/>
              </w:rPr>
              <w:t>Ниже</w:t>
            </w:r>
            <w:proofErr w:type="spellEnd"/>
          </w:p>
        </w:tc>
        <w:tc>
          <w:tcPr>
            <w:tcW w:w="1543" w:type="dxa"/>
            <w:vAlign w:val="center"/>
          </w:tcPr>
          <w:p w:rsidR="001C1A9A" w:rsidRPr="00E40AC8" w:rsidRDefault="001C1A9A" w:rsidP="009D1309">
            <w:pPr>
              <w:widowControl w:val="0"/>
              <w:spacing w:after="120"/>
              <w:jc w:val="center"/>
              <w:rPr>
                <w:rFonts w:ascii="GHEA Grapalat" w:hAnsi="GHEA Grapalat"/>
                <w:sz w:val="20"/>
              </w:rPr>
            </w:pPr>
            <w:proofErr w:type="spellStart"/>
            <w:r w:rsidRPr="00B60242">
              <w:rPr>
                <w:rFonts w:ascii="GHEA Grapalat" w:hAnsi="GHEA Grapalat"/>
                <w:sz w:val="20"/>
                <w:szCs w:val="20"/>
                <w:lang w:val="en-US" w:eastAsia="en-US" w:bidi="ar-SA"/>
              </w:rPr>
              <w:t>Драм</w:t>
            </w:r>
            <w:proofErr w:type="spellEnd"/>
          </w:p>
        </w:tc>
        <w:tc>
          <w:tcPr>
            <w:tcW w:w="1415" w:type="dxa"/>
          </w:tcPr>
          <w:p w:rsidR="001C1A9A" w:rsidRPr="00E40AC8" w:rsidRDefault="001C1A9A" w:rsidP="009D1309">
            <w:pPr>
              <w:widowControl w:val="0"/>
              <w:spacing w:after="120"/>
              <w:jc w:val="center"/>
              <w:rPr>
                <w:rFonts w:ascii="GHEA Grapalat" w:hAnsi="GHEA Grapalat"/>
                <w:sz w:val="20"/>
              </w:rPr>
            </w:pPr>
          </w:p>
        </w:tc>
        <w:tc>
          <w:tcPr>
            <w:tcW w:w="1029" w:type="dxa"/>
            <w:vAlign w:val="center"/>
          </w:tcPr>
          <w:p w:rsidR="001C1A9A" w:rsidRPr="00A25423" w:rsidRDefault="001C1A9A" w:rsidP="009D1309">
            <w:pPr>
              <w:widowControl w:val="0"/>
              <w:spacing w:after="120"/>
              <w:jc w:val="center"/>
              <w:rPr>
                <w:rFonts w:ascii="GHEA Grapalat" w:hAnsi="GHEA Grapalat"/>
                <w:sz w:val="20"/>
                <w:lang w:val="en-US"/>
              </w:rPr>
            </w:pPr>
            <w:r>
              <w:rPr>
                <w:rFonts w:ascii="GHEA Grapalat" w:hAnsi="GHEA Grapalat"/>
                <w:sz w:val="20"/>
                <w:lang w:val="en-US"/>
              </w:rPr>
              <w:t>1</w:t>
            </w:r>
          </w:p>
        </w:tc>
        <w:tc>
          <w:tcPr>
            <w:tcW w:w="2548" w:type="dxa"/>
            <w:vAlign w:val="center"/>
          </w:tcPr>
          <w:p w:rsidR="001C1A9A" w:rsidRPr="00B60242" w:rsidRDefault="001C1A9A" w:rsidP="009D1309">
            <w:pPr>
              <w:widowControl w:val="0"/>
              <w:spacing w:after="120"/>
              <w:jc w:val="center"/>
              <w:rPr>
                <w:rFonts w:ascii="GHEA Grapalat" w:hAnsi="GHEA Grapalat"/>
                <w:sz w:val="20"/>
              </w:rPr>
            </w:pPr>
            <w:r w:rsidRPr="00B60242">
              <w:rPr>
                <w:rFonts w:ascii="GHEA Grapalat" w:hAnsi="GHEA Grapalat"/>
                <w:sz w:val="20"/>
                <w:szCs w:val="20"/>
                <w:u w:val="single"/>
                <w:lang w:eastAsia="en-US" w:bidi="ar-SA"/>
              </w:rPr>
              <w:t>Община Карби здание №56, 1-ой улицы, 4-ого переулка</w:t>
            </w:r>
          </w:p>
        </w:tc>
        <w:tc>
          <w:tcPr>
            <w:tcW w:w="2551" w:type="dxa"/>
          </w:tcPr>
          <w:p w:rsidR="001C1A9A" w:rsidRPr="00E40AC8" w:rsidRDefault="001C1A9A" w:rsidP="009D1309">
            <w:pPr>
              <w:widowControl w:val="0"/>
              <w:spacing w:after="120"/>
              <w:jc w:val="center"/>
              <w:rPr>
                <w:rFonts w:ascii="GHEA Grapalat" w:hAnsi="GHEA Grapalat"/>
                <w:sz w:val="20"/>
              </w:rPr>
            </w:pPr>
            <w:r w:rsidRPr="00B60242">
              <w:rPr>
                <w:rFonts w:ascii="GHEA Grapalat" w:hAnsi="GHEA Grapalat"/>
                <w:sz w:val="20"/>
                <w:szCs w:val="20"/>
                <w:u w:val="single"/>
                <w:lang w:eastAsia="en-US" w:bidi="ar-SA"/>
              </w:rPr>
              <w:t>Со дня вступления</w:t>
            </w:r>
            <w:r>
              <w:rPr>
                <w:rFonts w:ascii="GHEA Grapalat" w:hAnsi="GHEA Grapalat"/>
                <w:sz w:val="20"/>
                <w:szCs w:val="20"/>
                <w:u w:val="single"/>
                <w:lang w:eastAsia="en-US" w:bidi="ar-SA"/>
              </w:rPr>
              <w:t xml:space="preserve"> соглашения в силу до 10.03.2023</w:t>
            </w:r>
            <w:r w:rsidRPr="00B60242">
              <w:rPr>
                <w:rFonts w:ascii="GHEA Grapalat" w:hAnsi="GHEA Grapalat"/>
                <w:sz w:val="20"/>
                <w:szCs w:val="20"/>
                <w:u w:val="single"/>
                <w:lang w:eastAsia="en-US" w:bidi="ar-SA"/>
              </w:rPr>
              <w:t>г. /предподчтительный срок/</w:t>
            </w:r>
          </w:p>
        </w:tc>
      </w:tr>
      <w:tr w:rsidR="001C1A9A" w:rsidRPr="00E40AC8" w:rsidTr="001C1A9A">
        <w:trPr>
          <w:trHeight w:val="274"/>
        </w:trPr>
        <w:tc>
          <w:tcPr>
            <w:tcW w:w="1158" w:type="dxa"/>
            <w:vAlign w:val="center"/>
          </w:tcPr>
          <w:p w:rsidR="001C1A9A" w:rsidRPr="00B60242" w:rsidRDefault="001C1A9A" w:rsidP="009D1309">
            <w:pPr>
              <w:widowControl w:val="0"/>
              <w:spacing w:after="120"/>
              <w:jc w:val="center"/>
              <w:rPr>
                <w:rFonts w:ascii="GHEA Grapalat" w:hAnsi="GHEA Grapalat"/>
                <w:sz w:val="20"/>
                <w:lang w:val="en-US"/>
              </w:rPr>
            </w:pPr>
            <w:r>
              <w:rPr>
                <w:rFonts w:ascii="GHEA Grapalat" w:hAnsi="GHEA Grapalat"/>
                <w:sz w:val="20"/>
                <w:lang w:val="en-US"/>
              </w:rPr>
              <w:t>2</w:t>
            </w:r>
          </w:p>
        </w:tc>
        <w:tc>
          <w:tcPr>
            <w:tcW w:w="2245" w:type="dxa"/>
            <w:gridSpan w:val="2"/>
            <w:vAlign w:val="center"/>
          </w:tcPr>
          <w:p w:rsidR="001C1A9A" w:rsidRPr="004B1F48" w:rsidRDefault="001C1A9A" w:rsidP="009D1309">
            <w:pPr>
              <w:spacing w:line="360" w:lineRule="auto"/>
              <w:jc w:val="center"/>
              <w:rPr>
                <w:rFonts w:ascii="GHEA Grapalat" w:hAnsi="GHEA Grapalat"/>
                <w:sz w:val="20"/>
              </w:rPr>
            </w:pPr>
            <w:r>
              <w:rPr>
                <w:rFonts w:ascii="GHEA Grapalat" w:hAnsi="GHEA Grapalat"/>
                <w:sz w:val="20"/>
                <w:lang w:val="en-US"/>
              </w:rPr>
              <w:t>79710000</w:t>
            </w:r>
          </w:p>
        </w:tc>
        <w:tc>
          <w:tcPr>
            <w:tcW w:w="2254" w:type="dxa"/>
          </w:tcPr>
          <w:p w:rsidR="001C1A9A" w:rsidRDefault="001C1A9A" w:rsidP="009D1309">
            <w:pPr>
              <w:widowControl w:val="0"/>
              <w:spacing w:after="120"/>
              <w:jc w:val="center"/>
              <w:rPr>
                <w:rFonts w:ascii="GHEA Grapalat" w:hAnsi="GHEA Grapalat"/>
                <w:sz w:val="20"/>
                <w:szCs w:val="20"/>
                <w:lang w:val="en-US" w:eastAsia="en-US" w:bidi="ar-SA"/>
              </w:rPr>
            </w:pPr>
          </w:p>
          <w:p w:rsidR="001C1A9A" w:rsidRPr="00C82E85" w:rsidRDefault="001C1A9A" w:rsidP="009D1309">
            <w:pPr>
              <w:widowControl w:val="0"/>
              <w:spacing w:after="120"/>
              <w:jc w:val="center"/>
              <w:rPr>
                <w:rFonts w:ascii="GHEA Grapalat" w:hAnsi="GHEA Grapalat"/>
                <w:lang w:eastAsia="en-US" w:bidi="ar-SA"/>
              </w:rPr>
            </w:pPr>
            <w:proofErr w:type="spellStart"/>
            <w:r w:rsidRPr="00B60242">
              <w:rPr>
                <w:rFonts w:ascii="GHEA Grapalat" w:hAnsi="GHEA Grapalat"/>
                <w:sz w:val="20"/>
                <w:szCs w:val="20"/>
                <w:lang w:val="en-US" w:eastAsia="en-US" w:bidi="ar-SA"/>
              </w:rPr>
              <w:t>Ниже</w:t>
            </w:r>
            <w:proofErr w:type="spellEnd"/>
          </w:p>
        </w:tc>
        <w:tc>
          <w:tcPr>
            <w:tcW w:w="1543" w:type="dxa"/>
            <w:vAlign w:val="center"/>
          </w:tcPr>
          <w:p w:rsidR="001C1A9A" w:rsidRPr="00E40AC8" w:rsidRDefault="001C1A9A" w:rsidP="009D1309">
            <w:pPr>
              <w:widowControl w:val="0"/>
              <w:spacing w:after="120"/>
              <w:jc w:val="center"/>
              <w:rPr>
                <w:rFonts w:ascii="GHEA Grapalat" w:hAnsi="GHEA Grapalat"/>
                <w:sz w:val="20"/>
              </w:rPr>
            </w:pPr>
            <w:proofErr w:type="spellStart"/>
            <w:r w:rsidRPr="00B60242">
              <w:rPr>
                <w:rFonts w:ascii="GHEA Grapalat" w:hAnsi="GHEA Grapalat"/>
                <w:sz w:val="20"/>
                <w:szCs w:val="20"/>
                <w:lang w:val="en-US" w:eastAsia="en-US" w:bidi="ar-SA"/>
              </w:rPr>
              <w:t>Драм</w:t>
            </w:r>
            <w:proofErr w:type="spellEnd"/>
          </w:p>
        </w:tc>
        <w:tc>
          <w:tcPr>
            <w:tcW w:w="1415" w:type="dxa"/>
          </w:tcPr>
          <w:p w:rsidR="001C1A9A" w:rsidRPr="00E40AC8" w:rsidRDefault="001C1A9A" w:rsidP="009D1309">
            <w:pPr>
              <w:widowControl w:val="0"/>
              <w:spacing w:after="120"/>
              <w:jc w:val="center"/>
              <w:rPr>
                <w:rFonts w:ascii="GHEA Grapalat" w:hAnsi="GHEA Grapalat"/>
                <w:sz w:val="20"/>
              </w:rPr>
            </w:pPr>
          </w:p>
        </w:tc>
        <w:tc>
          <w:tcPr>
            <w:tcW w:w="1029" w:type="dxa"/>
            <w:vAlign w:val="center"/>
          </w:tcPr>
          <w:p w:rsidR="001C1A9A" w:rsidRPr="00B60242" w:rsidRDefault="001C1A9A" w:rsidP="009D1309">
            <w:pPr>
              <w:widowControl w:val="0"/>
              <w:spacing w:after="120"/>
              <w:jc w:val="center"/>
              <w:rPr>
                <w:rFonts w:ascii="GHEA Grapalat" w:hAnsi="GHEA Grapalat"/>
                <w:sz w:val="20"/>
                <w:lang w:val="en-US"/>
              </w:rPr>
            </w:pPr>
            <w:r>
              <w:rPr>
                <w:rFonts w:ascii="GHEA Grapalat" w:hAnsi="GHEA Grapalat"/>
                <w:sz w:val="20"/>
                <w:lang w:val="en-US"/>
              </w:rPr>
              <w:t>1</w:t>
            </w:r>
          </w:p>
        </w:tc>
        <w:tc>
          <w:tcPr>
            <w:tcW w:w="2548" w:type="dxa"/>
            <w:vAlign w:val="center"/>
          </w:tcPr>
          <w:p w:rsidR="001C1A9A" w:rsidRPr="00B60242" w:rsidRDefault="001C1A9A" w:rsidP="009D1309">
            <w:pPr>
              <w:widowControl w:val="0"/>
              <w:spacing w:after="120"/>
              <w:jc w:val="center"/>
              <w:rPr>
                <w:rFonts w:ascii="GHEA Grapalat" w:hAnsi="GHEA Grapalat"/>
                <w:sz w:val="20"/>
              </w:rPr>
            </w:pPr>
            <w:r w:rsidRPr="008C66A8">
              <w:rPr>
                <w:rFonts w:ascii="GHEA Grapalat" w:hAnsi="GHEA Grapalat"/>
                <w:sz w:val="20"/>
                <w:szCs w:val="20"/>
                <w:u w:val="single"/>
                <w:lang w:eastAsia="en-US" w:bidi="ar-SA"/>
              </w:rPr>
              <w:t>г.Ереван, ул.М.Хоренаци 162а</w:t>
            </w:r>
          </w:p>
        </w:tc>
        <w:tc>
          <w:tcPr>
            <w:tcW w:w="2551" w:type="dxa"/>
          </w:tcPr>
          <w:p w:rsidR="001C1A9A" w:rsidRPr="00E40AC8" w:rsidRDefault="001C1A9A" w:rsidP="009D1309">
            <w:pPr>
              <w:widowControl w:val="0"/>
              <w:spacing w:after="120"/>
              <w:jc w:val="center"/>
              <w:rPr>
                <w:rFonts w:ascii="GHEA Grapalat" w:hAnsi="GHEA Grapalat"/>
                <w:sz w:val="20"/>
              </w:rPr>
            </w:pPr>
            <w:r w:rsidRPr="00B60242">
              <w:rPr>
                <w:rFonts w:ascii="GHEA Grapalat" w:hAnsi="GHEA Grapalat"/>
                <w:sz w:val="20"/>
                <w:szCs w:val="20"/>
                <w:u w:val="single"/>
                <w:lang w:eastAsia="en-US" w:bidi="ar-SA"/>
              </w:rPr>
              <w:t xml:space="preserve">Со дня вступления соглашения в силу до </w:t>
            </w:r>
            <w:r>
              <w:rPr>
                <w:rFonts w:ascii="GHEA Grapalat" w:hAnsi="GHEA Grapalat"/>
                <w:sz w:val="20"/>
                <w:szCs w:val="20"/>
                <w:u w:val="single"/>
                <w:lang w:eastAsia="en-US" w:bidi="ar-SA"/>
              </w:rPr>
              <w:t>10.03.202</w:t>
            </w:r>
            <w:r w:rsidRPr="001C1A9A">
              <w:rPr>
                <w:rFonts w:ascii="GHEA Grapalat" w:hAnsi="GHEA Grapalat"/>
                <w:sz w:val="20"/>
                <w:szCs w:val="20"/>
                <w:u w:val="single"/>
                <w:lang w:eastAsia="en-US" w:bidi="ar-SA"/>
              </w:rPr>
              <w:t>3</w:t>
            </w:r>
            <w:r w:rsidRPr="00B60242">
              <w:rPr>
                <w:rFonts w:ascii="GHEA Grapalat" w:hAnsi="GHEA Grapalat"/>
                <w:sz w:val="20"/>
                <w:szCs w:val="20"/>
                <w:u w:val="single"/>
                <w:lang w:eastAsia="en-US" w:bidi="ar-SA"/>
              </w:rPr>
              <w:t>г. /предподчтительный срок/</w:t>
            </w:r>
          </w:p>
        </w:tc>
      </w:tr>
      <w:tr w:rsidR="001C1A9A" w:rsidRPr="00B60242" w:rsidTr="001C1A9A">
        <w:tblPrEx>
          <w:tblLook w:val="01E0"/>
        </w:tblPrEx>
        <w:trPr>
          <w:trHeight w:val="1028"/>
        </w:trPr>
        <w:tc>
          <w:tcPr>
            <w:tcW w:w="2444" w:type="dxa"/>
            <w:gridSpan w:val="2"/>
            <w:shd w:val="clear" w:color="auto" w:fill="auto"/>
            <w:vAlign w:val="center"/>
          </w:tcPr>
          <w:p w:rsidR="001C1A9A" w:rsidRPr="00B60242" w:rsidRDefault="001C1A9A" w:rsidP="009D1309">
            <w:pPr>
              <w:spacing w:line="360" w:lineRule="auto"/>
              <w:jc w:val="center"/>
              <w:rPr>
                <w:rFonts w:ascii="GHEA Grapalat" w:hAnsi="GHEA Grapalat" w:cs="Sylfaen"/>
                <w:b/>
                <w:sz w:val="20"/>
                <w:szCs w:val="20"/>
                <w:lang w:val="af-ZA" w:eastAsia="en-US" w:bidi="ar-SA"/>
              </w:rPr>
            </w:pPr>
            <w:r w:rsidRPr="00B60242">
              <w:rPr>
                <w:rFonts w:ascii="GHEA Grapalat" w:hAnsi="GHEA Grapalat" w:cs="Sylfaen"/>
                <w:b/>
                <w:sz w:val="20"/>
                <w:szCs w:val="20"/>
                <w:lang w:val="af-ZA" w:eastAsia="en-US" w:bidi="ar-SA"/>
              </w:rPr>
              <w:lastRenderedPageBreak/>
              <w:t>1</w:t>
            </w:r>
          </w:p>
          <w:p w:rsidR="001C1A9A" w:rsidRPr="00B60242" w:rsidRDefault="001C1A9A" w:rsidP="009D1309">
            <w:pPr>
              <w:spacing w:line="360" w:lineRule="auto"/>
              <w:jc w:val="center"/>
              <w:rPr>
                <w:rFonts w:ascii="GHEA Grapalat" w:hAnsi="GHEA Grapalat" w:cs="Sylfaen"/>
                <w:sz w:val="20"/>
                <w:szCs w:val="20"/>
                <w:lang w:val="af-ZA" w:eastAsia="en-US" w:bidi="ar-SA"/>
              </w:rPr>
            </w:pPr>
          </w:p>
          <w:p w:rsidR="001C1A9A" w:rsidRPr="00B60242" w:rsidRDefault="001C1A9A" w:rsidP="009D1309">
            <w:pPr>
              <w:spacing w:line="360" w:lineRule="auto"/>
              <w:jc w:val="center"/>
              <w:rPr>
                <w:rFonts w:ascii="GHEA Grapalat" w:hAnsi="GHEA Grapalat" w:cs="Sylfaen"/>
                <w:sz w:val="20"/>
                <w:szCs w:val="20"/>
                <w:lang w:val="af-ZA" w:eastAsia="en-US" w:bidi="ar-SA"/>
              </w:rPr>
            </w:pPr>
          </w:p>
        </w:tc>
        <w:tc>
          <w:tcPr>
            <w:tcW w:w="12299" w:type="dxa"/>
            <w:gridSpan w:val="7"/>
            <w:shd w:val="clear" w:color="auto" w:fill="auto"/>
          </w:tcPr>
          <w:p w:rsidR="001C1A9A" w:rsidRPr="00B60242" w:rsidRDefault="001C1A9A" w:rsidP="009D1309">
            <w:pPr>
              <w:jc w:val="center"/>
              <w:rPr>
                <w:rFonts w:ascii="GHEA Grapalat" w:hAnsi="GHEA Grapalat"/>
                <w:b/>
                <w:sz w:val="20"/>
                <w:szCs w:val="20"/>
                <w:u w:val="single"/>
                <w:lang w:eastAsia="en-US" w:bidi="ar-SA"/>
              </w:rPr>
            </w:pPr>
            <w:r w:rsidRPr="00B60242">
              <w:rPr>
                <w:rFonts w:ascii="GHEA Grapalat" w:hAnsi="GHEA Grapalat"/>
                <w:b/>
                <w:sz w:val="20"/>
                <w:szCs w:val="20"/>
                <w:u w:val="single"/>
                <w:lang w:eastAsia="en-US" w:bidi="ar-SA"/>
              </w:rPr>
              <w:t>Предоставление вооруженных охранных услуг по адресу здание  № 56, 1-ой улицы, 4-ого переулка общины Карби, Арагацотнского марза Республики Армения/включая прилегающие здания и подвал /(далее-объект или территория)</w:t>
            </w:r>
          </w:p>
          <w:p w:rsidR="001C1A9A" w:rsidRPr="00B60242" w:rsidRDefault="001C1A9A" w:rsidP="009D1309">
            <w:pPr>
              <w:tabs>
                <w:tab w:val="left" w:pos="630"/>
                <w:tab w:val="left" w:pos="6946"/>
              </w:tabs>
              <w:ind w:right="34"/>
              <w:jc w:val="both"/>
              <w:rPr>
                <w:rFonts w:ascii="GHEA Grapalat" w:hAnsi="GHEA Grapalat"/>
                <w:sz w:val="20"/>
                <w:szCs w:val="20"/>
                <w:lang w:eastAsia="en-US" w:bidi="ar-SA"/>
              </w:rPr>
            </w:pPr>
            <w:r w:rsidRPr="00B60242">
              <w:rPr>
                <w:rFonts w:ascii="GHEA Grapalat" w:hAnsi="GHEA Grapalat"/>
                <w:sz w:val="20"/>
                <w:szCs w:val="20"/>
                <w:lang w:eastAsia="en-US" w:bidi="ar-SA"/>
              </w:rPr>
              <w:t>Общая площадь подконтрольной территории зданий и подвала составляет 1763,2 квадратных метра, а также 0,24га земли.</w:t>
            </w:r>
          </w:p>
          <w:p w:rsidR="001C1A9A" w:rsidRPr="00B60242" w:rsidRDefault="001C1A9A" w:rsidP="009D1309">
            <w:pPr>
              <w:tabs>
                <w:tab w:val="left" w:pos="630"/>
                <w:tab w:val="left" w:pos="6946"/>
              </w:tabs>
              <w:ind w:right="34"/>
              <w:jc w:val="both"/>
              <w:rPr>
                <w:rFonts w:ascii="GHEA Grapalat" w:hAnsi="GHEA Grapalat"/>
                <w:sz w:val="20"/>
                <w:szCs w:val="20"/>
                <w:lang w:eastAsia="en-US" w:bidi="ar-SA"/>
              </w:rPr>
            </w:pPr>
            <w:r w:rsidRPr="00B60242">
              <w:rPr>
                <w:rFonts w:ascii="GHEA Grapalat" w:hAnsi="GHEA Grapalat"/>
                <w:sz w:val="20"/>
                <w:szCs w:val="20"/>
                <w:lang w:eastAsia="en-US" w:bidi="ar-SA"/>
              </w:rPr>
              <w:t xml:space="preserve">           Сотрудник/и/ (охраник/и/) пункта безопасности объекта, подлежащего охране, должны быть обеспечены следующими средствами – не менее одного граьданского или служебного оружия (не менее газового или пневматического), ручной портативный фонарь, аптечка, резиновая дубинка, металличес</w:t>
            </w:r>
            <w:r>
              <w:rPr>
                <w:rFonts w:ascii="GHEA Grapalat" w:hAnsi="GHEA Grapalat"/>
                <w:sz w:val="20"/>
                <w:szCs w:val="20"/>
                <w:lang w:eastAsia="en-US" w:bidi="ar-SA"/>
              </w:rPr>
              <w:t>кий наручник и связь</w:t>
            </w:r>
            <w:r w:rsidRPr="00B60242">
              <w:rPr>
                <w:rFonts w:ascii="GHEA Grapalat" w:hAnsi="GHEA Grapalat"/>
                <w:sz w:val="20"/>
                <w:szCs w:val="20"/>
                <w:lang w:eastAsia="en-US" w:bidi="ar-SA"/>
              </w:rPr>
              <w:t>, посредством которого сотрудник безопасности может постоянно связаться с Исполнителем /" Центром"/: Вышеуказанные технические средства даолжны соответствовать техническим характеристикам технических средств, требуемых (представляемых) для охранной деятельности в Республике Армения.</w:t>
            </w:r>
          </w:p>
          <w:p w:rsidR="001C1A9A" w:rsidRPr="00B60242" w:rsidRDefault="001C1A9A" w:rsidP="009D1309">
            <w:pPr>
              <w:tabs>
                <w:tab w:val="left" w:pos="630"/>
                <w:tab w:val="left" w:pos="6946"/>
              </w:tabs>
              <w:ind w:right="34"/>
              <w:jc w:val="both"/>
              <w:rPr>
                <w:rFonts w:ascii="GHEA Grapalat" w:hAnsi="GHEA Grapalat"/>
                <w:sz w:val="20"/>
                <w:szCs w:val="20"/>
                <w:lang w:eastAsia="en-US" w:bidi="ar-SA"/>
              </w:rPr>
            </w:pPr>
            <w:r w:rsidRPr="00B60242">
              <w:rPr>
                <w:rFonts w:ascii="GHEA Grapalat" w:hAnsi="GHEA Grapalat"/>
                <w:sz w:val="20"/>
                <w:szCs w:val="20"/>
                <w:lang w:eastAsia="en-US" w:bidi="ar-SA"/>
              </w:rPr>
              <w:t xml:space="preserve">           Каждый охранник должен иметь квалификацию охранника или телохранителя.</w:t>
            </w:r>
          </w:p>
          <w:p w:rsidR="001C1A9A" w:rsidRPr="00B60242" w:rsidRDefault="001C1A9A" w:rsidP="009D1309">
            <w:pPr>
              <w:tabs>
                <w:tab w:val="left" w:pos="630"/>
                <w:tab w:val="left" w:pos="6946"/>
              </w:tabs>
              <w:ind w:right="34" w:firstLine="708"/>
              <w:jc w:val="both"/>
              <w:rPr>
                <w:rFonts w:ascii="GHEA Grapalat" w:hAnsi="GHEA Grapalat"/>
                <w:sz w:val="20"/>
                <w:szCs w:val="20"/>
                <w:lang w:eastAsia="en-US" w:bidi="ar-SA"/>
              </w:rPr>
            </w:pPr>
            <w:r w:rsidRPr="00B60242">
              <w:rPr>
                <w:rFonts w:ascii="GHEA Grapalat" w:hAnsi="GHEA Grapalat"/>
                <w:sz w:val="20"/>
                <w:szCs w:val="20"/>
                <w:lang w:eastAsia="en-US" w:bidi="ar-SA"/>
              </w:rPr>
              <w:t>Присутствие не менее одного вооруженного охранника на объекте в течение рабочих и нерабочих /выходние-суббота и воскресенье, праздники и памятные дни/ дней в 24-часовом режиме /обязательное/ для предоставления охранных услуг.</w:t>
            </w:r>
          </w:p>
          <w:p w:rsidR="001C1A9A" w:rsidRPr="00B60242" w:rsidRDefault="001C1A9A" w:rsidP="009D1309">
            <w:pPr>
              <w:tabs>
                <w:tab w:val="left" w:pos="630"/>
                <w:tab w:val="left" w:pos="6946"/>
              </w:tabs>
              <w:ind w:right="34"/>
              <w:jc w:val="both"/>
              <w:rPr>
                <w:rFonts w:ascii="GHEA Grapalat" w:hAnsi="GHEA Grapalat"/>
                <w:b/>
                <w:sz w:val="20"/>
                <w:szCs w:val="20"/>
                <w:lang w:eastAsia="en-US" w:bidi="ar-SA"/>
              </w:rPr>
            </w:pPr>
            <w:r w:rsidRPr="00B60242">
              <w:rPr>
                <w:rFonts w:ascii="GHEA Grapalat" w:hAnsi="GHEA Grapalat"/>
                <w:sz w:val="20"/>
                <w:szCs w:val="20"/>
                <w:lang w:eastAsia="en-US" w:bidi="ar-SA"/>
              </w:rPr>
              <w:t xml:space="preserve">           </w:t>
            </w:r>
            <w:r w:rsidRPr="00B60242">
              <w:rPr>
                <w:rFonts w:ascii="GHEA Grapalat" w:hAnsi="GHEA Grapalat"/>
                <w:b/>
                <w:sz w:val="20"/>
                <w:szCs w:val="20"/>
                <w:lang w:val="es-ES" w:eastAsia="en-US" w:bidi="ar-SA"/>
              </w:rPr>
              <w:t xml:space="preserve">           </w:t>
            </w:r>
            <w:proofErr w:type="spellStart"/>
            <w:r w:rsidRPr="00B60242">
              <w:rPr>
                <w:rFonts w:ascii="GHEA Grapalat" w:hAnsi="GHEA Grapalat"/>
                <w:b/>
                <w:sz w:val="20"/>
                <w:szCs w:val="20"/>
                <w:lang w:val="es-ES" w:eastAsia="en-US" w:bidi="ar-SA"/>
              </w:rPr>
              <w:t>На</w:t>
            </w:r>
            <w:proofErr w:type="spellEnd"/>
            <w:r w:rsidRPr="00B60242">
              <w:rPr>
                <w:rFonts w:ascii="GHEA Grapalat" w:hAnsi="GHEA Grapalat"/>
                <w:b/>
                <w:sz w:val="20"/>
                <w:szCs w:val="20"/>
                <w:lang w:val="es-ES" w:eastAsia="en-US" w:bidi="ar-SA"/>
              </w:rPr>
              <w:t xml:space="preserve"> </w:t>
            </w:r>
            <w:proofErr w:type="spellStart"/>
            <w:r w:rsidRPr="00B60242">
              <w:rPr>
                <w:rFonts w:ascii="GHEA Grapalat" w:hAnsi="GHEA Grapalat"/>
                <w:b/>
                <w:sz w:val="20"/>
                <w:szCs w:val="20"/>
                <w:lang w:val="es-ES" w:eastAsia="en-US" w:bidi="ar-SA"/>
              </w:rPr>
              <w:t>об</w:t>
            </w:r>
            <w:proofErr w:type="spellEnd"/>
            <w:r w:rsidRPr="00B60242">
              <w:rPr>
                <w:rFonts w:ascii="GHEA Grapalat" w:hAnsi="GHEA Grapalat"/>
                <w:b/>
                <w:sz w:val="20"/>
                <w:szCs w:val="20"/>
                <w:lang w:eastAsia="en-US" w:bidi="ar-SA"/>
              </w:rPr>
              <w:t>ъекте в течение дневного времени /каждый день с 09:00 до 18:00/ необходимо:</w:t>
            </w:r>
          </w:p>
          <w:p w:rsidR="001C1A9A" w:rsidRPr="00B60242" w:rsidRDefault="001C1A9A" w:rsidP="001C1A9A">
            <w:pPr>
              <w:numPr>
                <w:ilvl w:val="0"/>
                <w:numId w:val="31"/>
              </w:numPr>
              <w:tabs>
                <w:tab w:val="left" w:pos="630"/>
                <w:tab w:val="left" w:pos="6946"/>
              </w:tabs>
              <w:ind w:right="34"/>
              <w:jc w:val="both"/>
              <w:rPr>
                <w:rFonts w:ascii="GHEA Grapalat" w:hAnsi="GHEA Grapalat"/>
                <w:sz w:val="20"/>
                <w:szCs w:val="20"/>
                <w:lang w:val="es-ES" w:eastAsia="en-US" w:bidi="ar-SA"/>
              </w:rPr>
            </w:pPr>
            <w:r w:rsidRPr="00B60242">
              <w:rPr>
                <w:rFonts w:ascii="GHEA Grapalat" w:hAnsi="GHEA Grapalat"/>
                <w:sz w:val="20"/>
                <w:szCs w:val="20"/>
                <w:lang w:val="es-ES" w:eastAsia="en-US" w:bidi="ar-SA"/>
              </w:rPr>
              <w:t xml:space="preserve">Осуществлять охранное дежурство /в том числе посредством систем видеонаблюдения и противопожарной сигнализации/, </w:t>
            </w:r>
          </w:p>
          <w:p w:rsidR="001C1A9A" w:rsidRPr="00B60242" w:rsidRDefault="001C1A9A" w:rsidP="001C1A9A">
            <w:pPr>
              <w:numPr>
                <w:ilvl w:val="0"/>
                <w:numId w:val="31"/>
              </w:numPr>
              <w:tabs>
                <w:tab w:val="left" w:pos="630"/>
                <w:tab w:val="left" w:pos="6946"/>
              </w:tabs>
              <w:ind w:right="34"/>
              <w:jc w:val="both"/>
              <w:rPr>
                <w:rFonts w:ascii="GHEA Grapalat" w:hAnsi="GHEA Grapalat"/>
                <w:sz w:val="20"/>
                <w:szCs w:val="20"/>
                <w:lang w:val="es-ES" w:eastAsia="en-US" w:bidi="ar-SA"/>
              </w:rPr>
            </w:pPr>
            <w:r w:rsidRPr="00B60242">
              <w:rPr>
                <w:rFonts w:ascii="GHEA Grapalat" w:hAnsi="GHEA Grapalat"/>
                <w:sz w:val="20"/>
                <w:szCs w:val="20"/>
                <w:lang w:val="es-ES" w:eastAsia="en-US" w:bidi="ar-SA"/>
              </w:rPr>
              <w:t xml:space="preserve">Следить за соблюдением внутренних дисциплинарных правил Заказчика внутри объекта и на прилегающих территориях, </w:t>
            </w:r>
          </w:p>
          <w:p w:rsidR="001C1A9A" w:rsidRPr="00B60242" w:rsidRDefault="001C1A9A" w:rsidP="001C1A9A">
            <w:pPr>
              <w:numPr>
                <w:ilvl w:val="0"/>
                <w:numId w:val="31"/>
              </w:numPr>
              <w:tabs>
                <w:tab w:val="left" w:pos="630"/>
                <w:tab w:val="left" w:pos="6946"/>
              </w:tabs>
              <w:ind w:right="34"/>
              <w:jc w:val="both"/>
              <w:rPr>
                <w:rFonts w:ascii="GHEA Grapalat" w:hAnsi="GHEA Grapalat"/>
                <w:sz w:val="20"/>
                <w:szCs w:val="20"/>
                <w:lang w:val="es-ES" w:eastAsia="en-US" w:bidi="ar-SA"/>
              </w:rPr>
            </w:pPr>
            <w:r w:rsidRPr="00B60242">
              <w:rPr>
                <w:rFonts w:ascii="GHEA Grapalat" w:hAnsi="GHEA Grapalat"/>
                <w:sz w:val="20"/>
                <w:szCs w:val="20"/>
                <w:lang w:val="es-ES" w:eastAsia="en-US" w:bidi="ar-SA"/>
              </w:rPr>
              <w:t>Предотварить несакционированное (незаконное) перемещение основных материальныхценностей,</w:t>
            </w:r>
          </w:p>
          <w:p w:rsidR="001C1A9A" w:rsidRPr="00B60242" w:rsidRDefault="001C1A9A" w:rsidP="001C1A9A">
            <w:pPr>
              <w:numPr>
                <w:ilvl w:val="0"/>
                <w:numId w:val="31"/>
              </w:numPr>
              <w:tabs>
                <w:tab w:val="left" w:pos="630"/>
                <w:tab w:val="left" w:pos="6946"/>
              </w:tabs>
              <w:ind w:right="34"/>
              <w:jc w:val="both"/>
              <w:rPr>
                <w:rFonts w:ascii="GHEA Grapalat" w:hAnsi="GHEA Grapalat"/>
                <w:sz w:val="20"/>
                <w:szCs w:val="20"/>
                <w:lang w:val="es-ES" w:eastAsia="en-US" w:bidi="ar-SA"/>
              </w:rPr>
            </w:pPr>
            <w:r w:rsidRPr="00B60242">
              <w:rPr>
                <w:rFonts w:ascii="GHEA Grapalat" w:hAnsi="GHEA Grapalat"/>
                <w:sz w:val="20"/>
                <w:szCs w:val="20"/>
                <w:lang w:val="es-ES" w:eastAsia="en-US" w:bidi="ar-SA"/>
              </w:rPr>
              <w:t>Быстро реагировать в черезвычайних ситуациях (пожар, землетресение,терроризм и т.д.).</w:t>
            </w:r>
          </w:p>
          <w:p w:rsidR="001C1A9A" w:rsidRPr="00B60242" w:rsidRDefault="001C1A9A" w:rsidP="001C1A9A">
            <w:pPr>
              <w:numPr>
                <w:ilvl w:val="0"/>
                <w:numId w:val="31"/>
              </w:numPr>
              <w:tabs>
                <w:tab w:val="left" w:pos="630"/>
                <w:tab w:val="left" w:pos="6946"/>
              </w:tabs>
              <w:ind w:right="34"/>
              <w:jc w:val="both"/>
              <w:rPr>
                <w:rFonts w:ascii="GHEA Grapalat" w:hAnsi="GHEA Grapalat"/>
                <w:sz w:val="20"/>
                <w:szCs w:val="20"/>
                <w:lang w:val="es-ES" w:eastAsia="en-US" w:bidi="ar-SA"/>
              </w:rPr>
            </w:pPr>
            <w:r w:rsidRPr="00B60242">
              <w:rPr>
                <w:rFonts w:ascii="GHEA Grapalat" w:hAnsi="GHEA Grapalat"/>
                <w:sz w:val="20"/>
                <w:szCs w:val="20"/>
                <w:lang w:val="es-ES" w:eastAsia="en-US" w:bidi="ar-SA"/>
              </w:rPr>
              <w:t>Запретить доступ посторонних лиц,</w:t>
            </w:r>
          </w:p>
          <w:p w:rsidR="001C1A9A" w:rsidRPr="00B60242" w:rsidRDefault="001C1A9A" w:rsidP="001C1A9A">
            <w:pPr>
              <w:numPr>
                <w:ilvl w:val="0"/>
                <w:numId w:val="31"/>
              </w:numPr>
              <w:tabs>
                <w:tab w:val="left" w:pos="630"/>
                <w:tab w:val="left" w:pos="6946"/>
              </w:tabs>
              <w:ind w:right="34"/>
              <w:jc w:val="both"/>
              <w:rPr>
                <w:rFonts w:ascii="GHEA Grapalat" w:hAnsi="GHEA Grapalat"/>
                <w:sz w:val="20"/>
                <w:szCs w:val="20"/>
                <w:lang w:val="es-ES" w:eastAsia="en-US" w:bidi="ar-SA"/>
              </w:rPr>
            </w:pPr>
            <w:r w:rsidRPr="00B60242">
              <w:rPr>
                <w:rFonts w:ascii="GHEA Grapalat" w:hAnsi="GHEA Grapalat"/>
                <w:sz w:val="20"/>
                <w:szCs w:val="20"/>
                <w:lang w:val="es-ES" w:eastAsia="en-US" w:bidi="ar-SA"/>
              </w:rPr>
              <w:t xml:space="preserve">Разрешить доступ сотрудников и слушателей Заказчика по составленному для них списку, </w:t>
            </w:r>
          </w:p>
          <w:p w:rsidR="001C1A9A" w:rsidRPr="00B60242" w:rsidRDefault="001C1A9A" w:rsidP="001C1A9A">
            <w:pPr>
              <w:numPr>
                <w:ilvl w:val="0"/>
                <w:numId w:val="31"/>
              </w:numPr>
              <w:tabs>
                <w:tab w:val="left" w:pos="630"/>
                <w:tab w:val="left" w:pos="6946"/>
              </w:tabs>
              <w:ind w:right="34"/>
              <w:jc w:val="both"/>
              <w:rPr>
                <w:rFonts w:ascii="GHEA Grapalat" w:hAnsi="GHEA Grapalat"/>
                <w:sz w:val="20"/>
                <w:szCs w:val="20"/>
                <w:lang w:val="es-ES" w:eastAsia="en-US" w:bidi="ar-SA"/>
              </w:rPr>
            </w:pPr>
            <w:r w:rsidRPr="00B60242">
              <w:rPr>
                <w:rFonts w:ascii="GHEA Grapalat" w:hAnsi="GHEA Grapalat"/>
                <w:sz w:val="20"/>
                <w:szCs w:val="20"/>
                <w:lang w:val="es-ES" w:eastAsia="en-US" w:bidi="ar-SA"/>
              </w:rPr>
              <w:t>Осществлять иные установленные Заказчиком правила безопасности и охраны, нормы и другие поручения:</w:t>
            </w:r>
          </w:p>
          <w:p w:rsidR="001C1A9A" w:rsidRPr="00B60242" w:rsidRDefault="001C1A9A" w:rsidP="009D1309">
            <w:pPr>
              <w:tabs>
                <w:tab w:val="left" w:pos="630"/>
                <w:tab w:val="left" w:pos="6946"/>
              </w:tabs>
              <w:ind w:left="720" w:right="34"/>
              <w:jc w:val="both"/>
              <w:rPr>
                <w:rFonts w:ascii="GHEA Grapalat" w:hAnsi="GHEA Grapalat"/>
                <w:b/>
                <w:sz w:val="20"/>
                <w:szCs w:val="20"/>
                <w:lang w:val="es-ES" w:eastAsia="en-US" w:bidi="ar-SA"/>
              </w:rPr>
            </w:pPr>
            <w:r w:rsidRPr="00B60242">
              <w:rPr>
                <w:rFonts w:ascii="GHEA Grapalat" w:hAnsi="GHEA Grapalat"/>
                <w:b/>
                <w:sz w:val="20"/>
                <w:szCs w:val="20"/>
                <w:lang w:val="es-ES" w:eastAsia="en-US" w:bidi="ar-SA"/>
              </w:rPr>
              <w:t>На объекте в течение ночного времени/каждый день с 18:00 до 09:00 следующего дня/необходимо:</w:t>
            </w:r>
          </w:p>
          <w:p w:rsidR="001C1A9A" w:rsidRPr="00B60242" w:rsidRDefault="001C1A9A" w:rsidP="001C1A9A">
            <w:pPr>
              <w:numPr>
                <w:ilvl w:val="0"/>
                <w:numId w:val="32"/>
              </w:numPr>
              <w:rPr>
                <w:rFonts w:ascii="GHEA Grapalat" w:hAnsi="GHEA Grapalat"/>
                <w:sz w:val="20"/>
                <w:szCs w:val="20"/>
                <w:lang w:val="es-ES" w:eastAsia="en-US" w:bidi="ar-SA"/>
              </w:rPr>
            </w:pPr>
            <w:r w:rsidRPr="00B60242">
              <w:rPr>
                <w:rFonts w:ascii="GHEA Grapalat" w:hAnsi="GHEA Grapalat"/>
                <w:sz w:val="20"/>
                <w:szCs w:val="20"/>
                <w:lang w:val="es-ES" w:eastAsia="en-US" w:bidi="ar-SA"/>
              </w:rPr>
              <w:t>Обеспечить наличие вооруженного охранника/ков,</w:t>
            </w:r>
          </w:p>
          <w:p w:rsidR="001C1A9A" w:rsidRPr="00B60242" w:rsidRDefault="001C1A9A" w:rsidP="001C1A9A">
            <w:pPr>
              <w:numPr>
                <w:ilvl w:val="0"/>
                <w:numId w:val="32"/>
              </w:numPr>
              <w:rPr>
                <w:rFonts w:ascii="GHEA Grapalat" w:hAnsi="GHEA Grapalat"/>
                <w:sz w:val="20"/>
                <w:szCs w:val="20"/>
                <w:lang w:val="es-ES" w:eastAsia="en-US" w:bidi="ar-SA"/>
              </w:rPr>
            </w:pPr>
            <w:r w:rsidRPr="00B60242">
              <w:rPr>
                <w:rFonts w:ascii="GHEA Grapalat" w:hAnsi="GHEA Grapalat"/>
                <w:sz w:val="20"/>
                <w:szCs w:val="20"/>
                <w:lang w:val="es-ES" w:eastAsia="en-US" w:bidi="ar-SA"/>
              </w:rPr>
              <w:t>Быстро реагировать во время чрезвычайных ситуаций (пожар, землетрясение, терроризм и т.д.), осуществляя действия, вытекающие из ситуации (а также меры),</w:t>
            </w:r>
          </w:p>
          <w:p w:rsidR="001C1A9A" w:rsidRPr="00B60242" w:rsidRDefault="001C1A9A" w:rsidP="001C1A9A">
            <w:pPr>
              <w:numPr>
                <w:ilvl w:val="0"/>
                <w:numId w:val="32"/>
              </w:numPr>
              <w:rPr>
                <w:rFonts w:ascii="GHEA Grapalat" w:hAnsi="GHEA Grapalat"/>
                <w:sz w:val="20"/>
                <w:szCs w:val="20"/>
                <w:lang w:val="es-ES" w:eastAsia="en-US" w:bidi="ar-SA"/>
              </w:rPr>
            </w:pPr>
            <w:r w:rsidRPr="00B60242">
              <w:rPr>
                <w:rFonts w:ascii="GHEA Grapalat" w:hAnsi="GHEA Grapalat"/>
                <w:sz w:val="20"/>
                <w:szCs w:val="20"/>
                <w:lang w:val="es-ES" w:eastAsia="en-US" w:bidi="ar-SA"/>
              </w:rPr>
              <w:t>Обеспечить контроль за работами ночной смены и оперативной ситуацией /включая с помощью системы видеонаблюдения и противопожарной сигнализации/,</w:t>
            </w:r>
          </w:p>
          <w:p w:rsidR="001C1A9A" w:rsidRPr="00B60242" w:rsidRDefault="001C1A9A" w:rsidP="001C1A9A">
            <w:pPr>
              <w:numPr>
                <w:ilvl w:val="0"/>
                <w:numId w:val="32"/>
              </w:numPr>
              <w:rPr>
                <w:rFonts w:ascii="GHEA Grapalat" w:hAnsi="GHEA Grapalat"/>
                <w:sz w:val="20"/>
                <w:szCs w:val="20"/>
                <w:lang w:val="es-ES" w:eastAsia="en-US" w:bidi="ar-SA"/>
              </w:rPr>
            </w:pPr>
            <w:r w:rsidRPr="00B60242">
              <w:rPr>
                <w:rFonts w:ascii="GHEA Grapalat" w:hAnsi="GHEA Grapalat"/>
                <w:sz w:val="20"/>
                <w:szCs w:val="20"/>
                <w:lang w:val="es-ES" w:eastAsia="en-US" w:bidi="ar-SA"/>
              </w:rPr>
              <w:t>Контралировать передвижение слушателаей , оставшихся ночевать, и в случае противоправных действий и незамедлительно сообщить об этом Заказчику,</w:t>
            </w:r>
          </w:p>
          <w:p w:rsidR="001C1A9A" w:rsidRPr="00B60242" w:rsidRDefault="001C1A9A" w:rsidP="001C1A9A">
            <w:pPr>
              <w:numPr>
                <w:ilvl w:val="0"/>
                <w:numId w:val="32"/>
              </w:numPr>
              <w:rPr>
                <w:rFonts w:ascii="GHEA Grapalat" w:hAnsi="GHEA Grapalat"/>
                <w:sz w:val="20"/>
                <w:szCs w:val="20"/>
                <w:lang w:val="es-ES" w:eastAsia="en-US" w:bidi="ar-SA"/>
              </w:rPr>
            </w:pPr>
            <w:r w:rsidRPr="00B60242">
              <w:rPr>
                <w:rFonts w:ascii="GHEA Grapalat" w:hAnsi="GHEA Grapalat"/>
                <w:sz w:val="20"/>
                <w:szCs w:val="20"/>
                <w:lang w:val="es-ES" w:eastAsia="en-US" w:bidi="ar-SA"/>
              </w:rPr>
              <w:t>Осуществлять иные установление Заказчиком правила безопасности и охраны, нормы и другие поручения.</w:t>
            </w:r>
          </w:p>
          <w:p w:rsidR="001C1A9A" w:rsidRPr="00B60242" w:rsidRDefault="001C1A9A" w:rsidP="009D1309">
            <w:pPr>
              <w:autoSpaceDE w:val="0"/>
              <w:autoSpaceDN w:val="0"/>
              <w:adjustRightInd w:val="0"/>
              <w:ind w:firstLine="720"/>
              <w:jc w:val="both"/>
              <w:rPr>
                <w:rFonts w:ascii="GHEA Grapalat" w:hAnsi="GHEA Grapalat"/>
                <w:sz w:val="20"/>
                <w:szCs w:val="20"/>
                <w:lang w:val="es-ES" w:eastAsia="en-US" w:bidi="ar-SA"/>
              </w:rPr>
            </w:pPr>
            <w:r w:rsidRPr="00B60242">
              <w:rPr>
                <w:rFonts w:ascii="GHEA Grapalat" w:hAnsi="GHEA Grapalat"/>
                <w:sz w:val="20"/>
                <w:szCs w:val="20"/>
                <w:lang w:val="es-ES" w:eastAsia="en-US" w:bidi="ar-SA"/>
              </w:rPr>
              <w:t xml:space="preserve">Исполнитель обязан предоставлять вышеуказанные услуги в соответствии с положениями Закона РА "О частной охранной деятельности" и других правовых актов, регулирующих данную сферу . </w:t>
            </w:r>
          </w:p>
          <w:p w:rsidR="001C1A9A" w:rsidRPr="00B60242" w:rsidRDefault="001C1A9A" w:rsidP="009D1309">
            <w:pPr>
              <w:autoSpaceDE w:val="0"/>
              <w:autoSpaceDN w:val="0"/>
              <w:adjustRightInd w:val="0"/>
              <w:ind w:firstLine="720"/>
              <w:jc w:val="both"/>
              <w:rPr>
                <w:rFonts w:ascii="GHEA Grapalat" w:hAnsi="GHEA Grapalat"/>
                <w:sz w:val="20"/>
                <w:szCs w:val="20"/>
                <w:lang w:val="es-ES" w:eastAsia="en-US" w:bidi="ar-SA"/>
              </w:rPr>
            </w:pPr>
            <w:r w:rsidRPr="00B60242">
              <w:rPr>
                <w:rFonts w:ascii="GHEA Grapalat" w:hAnsi="GHEA Grapalat"/>
                <w:sz w:val="20"/>
                <w:szCs w:val="20"/>
                <w:lang w:val="es-ES" w:eastAsia="en-US" w:bidi="ar-SA"/>
              </w:rPr>
              <w:t>Исполнитель несет ответственность за ущерб, нанесенный Заказчику вседствие невыполнения им необходимых мер безопасности и охраны.</w:t>
            </w:r>
          </w:p>
          <w:p w:rsidR="001C1A9A" w:rsidRPr="00B60242" w:rsidRDefault="001C1A9A" w:rsidP="009D1309">
            <w:pPr>
              <w:autoSpaceDE w:val="0"/>
              <w:autoSpaceDN w:val="0"/>
              <w:adjustRightInd w:val="0"/>
              <w:ind w:firstLine="720"/>
              <w:jc w:val="both"/>
              <w:rPr>
                <w:rFonts w:ascii="GHEA Grapalat" w:hAnsi="GHEA Grapalat"/>
                <w:sz w:val="20"/>
                <w:szCs w:val="20"/>
                <w:lang w:val="es-ES" w:eastAsia="en-US" w:bidi="ar-SA"/>
              </w:rPr>
            </w:pPr>
            <w:r w:rsidRPr="00B60242">
              <w:rPr>
                <w:rFonts w:ascii="GHEA Grapalat" w:hAnsi="GHEA Grapalat"/>
                <w:sz w:val="20"/>
                <w:szCs w:val="20"/>
                <w:lang w:val="es-ES" w:eastAsia="en-US" w:bidi="ar-SA"/>
              </w:rPr>
              <w:t>Все эти условия обязательны, включены в цену договора и осуществляются Исполнителем.</w:t>
            </w:r>
          </w:p>
        </w:tc>
      </w:tr>
      <w:tr w:rsidR="001C1A9A" w:rsidRPr="00B60242" w:rsidTr="001C1A9A">
        <w:tblPrEx>
          <w:tblLook w:val="01E0"/>
        </w:tblPrEx>
        <w:trPr>
          <w:trHeight w:val="1254"/>
        </w:trPr>
        <w:tc>
          <w:tcPr>
            <w:tcW w:w="2444" w:type="dxa"/>
            <w:gridSpan w:val="2"/>
            <w:shd w:val="clear" w:color="auto" w:fill="auto"/>
            <w:vAlign w:val="center"/>
          </w:tcPr>
          <w:p w:rsidR="001C1A9A" w:rsidRPr="00B60242" w:rsidRDefault="001C1A9A" w:rsidP="009D1309">
            <w:pPr>
              <w:spacing w:line="360" w:lineRule="auto"/>
              <w:jc w:val="center"/>
              <w:rPr>
                <w:rFonts w:ascii="GHEA Grapalat" w:hAnsi="GHEA Grapalat" w:cs="Sylfaen"/>
                <w:sz w:val="20"/>
                <w:szCs w:val="20"/>
                <w:lang w:val="af-ZA" w:eastAsia="en-US" w:bidi="ar-SA"/>
              </w:rPr>
            </w:pPr>
          </w:p>
          <w:p w:rsidR="001C1A9A" w:rsidRPr="00B60242" w:rsidRDefault="001C1A9A" w:rsidP="009D1309">
            <w:pPr>
              <w:spacing w:line="360" w:lineRule="auto"/>
              <w:jc w:val="center"/>
              <w:rPr>
                <w:rFonts w:ascii="GHEA Grapalat" w:hAnsi="GHEA Grapalat" w:cs="Sylfaen"/>
                <w:b/>
                <w:sz w:val="20"/>
                <w:szCs w:val="20"/>
                <w:lang w:val="af-ZA" w:eastAsia="en-US" w:bidi="ar-SA"/>
              </w:rPr>
            </w:pPr>
            <w:r w:rsidRPr="00B60242">
              <w:rPr>
                <w:rFonts w:ascii="GHEA Grapalat" w:hAnsi="GHEA Grapalat" w:cs="Sylfaen"/>
                <w:b/>
                <w:sz w:val="20"/>
                <w:szCs w:val="20"/>
                <w:lang w:val="af-ZA" w:eastAsia="en-US" w:bidi="ar-SA"/>
              </w:rPr>
              <w:t>2</w:t>
            </w:r>
          </w:p>
          <w:p w:rsidR="001C1A9A" w:rsidRPr="00B60242" w:rsidRDefault="001C1A9A" w:rsidP="009D1309">
            <w:pPr>
              <w:spacing w:line="360" w:lineRule="auto"/>
              <w:jc w:val="center"/>
              <w:rPr>
                <w:rFonts w:ascii="GHEA Grapalat" w:hAnsi="GHEA Grapalat" w:cs="Sylfaen"/>
                <w:sz w:val="20"/>
                <w:szCs w:val="20"/>
                <w:lang w:val="af-ZA" w:eastAsia="en-US" w:bidi="ar-SA"/>
              </w:rPr>
            </w:pPr>
          </w:p>
        </w:tc>
        <w:tc>
          <w:tcPr>
            <w:tcW w:w="12299" w:type="dxa"/>
            <w:gridSpan w:val="7"/>
            <w:shd w:val="clear" w:color="auto" w:fill="auto"/>
          </w:tcPr>
          <w:p w:rsidR="001C1A9A" w:rsidRPr="00B60242" w:rsidRDefault="001C1A9A" w:rsidP="009D1309">
            <w:pPr>
              <w:jc w:val="center"/>
              <w:rPr>
                <w:rFonts w:ascii="GHEA Grapalat" w:hAnsi="GHEA Grapalat"/>
                <w:b/>
                <w:sz w:val="20"/>
                <w:szCs w:val="20"/>
                <w:u w:val="single"/>
                <w:lang w:val="af-ZA" w:eastAsia="en-US" w:bidi="ar-SA"/>
              </w:rPr>
            </w:pPr>
            <w:r w:rsidRPr="00B60242">
              <w:rPr>
                <w:rFonts w:ascii="GHEA Grapalat" w:hAnsi="GHEA Grapalat"/>
                <w:b/>
                <w:sz w:val="20"/>
                <w:szCs w:val="20"/>
                <w:u w:val="single"/>
                <w:lang w:val="af-ZA" w:eastAsia="en-US" w:bidi="ar-SA"/>
              </w:rPr>
              <w:t>Предостовление охранных (безопасности и охранных) услуг/ в том числе прилегающих зданий и подвального помещения/ (далее – объект или территория) через системы охранного оповещения административного здания по ул. М. Хоренаци 162а, г. Еревана</w:t>
            </w:r>
          </w:p>
          <w:p w:rsidR="001C1A9A" w:rsidRPr="00B60242" w:rsidRDefault="001C1A9A" w:rsidP="009D1309">
            <w:pPr>
              <w:tabs>
                <w:tab w:val="left" w:pos="630"/>
                <w:tab w:val="left" w:pos="6946"/>
              </w:tabs>
              <w:ind w:right="34"/>
              <w:jc w:val="both"/>
              <w:rPr>
                <w:rFonts w:ascii="GHEA Grapalat" w:hAnsi="GHEA Grapalat"/>
                <w:sz w:val="20"/>
                <w:szCs w:val="20"/>
                <w:lang w:val="es-ES" w:eastAsia="en-US" w:bidi="ar-SA"/>
              </w:rPr>
            </w:pPr>
            <w:r w:rsidRPr="00B60242">
              <w:rPr>
                <w:rFonts w:ascii="GHEA Grapalat" w:hAnsi="GHEA Grapalat"/>
                <w:sz w:val="20"/>
                <w:szCs w:val="20"/>
                <w:lang w:val="es-ES" w:eastAsia="en-US" w:bidi="ar-SA"/>
              </w:rPr>
              <w:t>Общая площадь подконтрольной территории зданий и подвала составляет 703.4 квадратных метра.</w:t>
            </w:r>
          </w:p>
          <w:p w:rsidR="001C1A9A" w:rsidRPr="00B60242" w:rsidRDefault="001C1A9A" w:rsidP="009D1309">
            <w:pPr>
              <w:tabs>
                <w:tab w:val="left" w:pos="630"/>
                <w:tab w:val="left" w:pos="6946"/>
              </w:tabs>
              <w:ind w:right="34"/>
              <w:jc w:val="both"/>
              <w:rPr>
                <w:rFonts w:ascii="GHEA Grapalat" w:hAnsi="GHEA Grapalat"/>
                <w:sz w:val="20"/>
                <w:szCs w:val="20"/>
                <w:lang w:val="es-ES" w:eastAsia="en-US" w:bidi="ar-SA"/>
              </w:rPr>
            </w:pPr>
            <w:r w:rsidRPr="00B60242">
              <w:rPr>
                <w:rFonts w:ascii="GHEA Grapalat" w:hAnsi="GHEA Grapalat"/>
                <w:sz w:val="20"/>
                <w:szCs w:val="20"/>
                <w:lang w:val="es-ES" w:eastAsia="en-US" w:bidi="ar-SA"/>
              </w:rPr>
              <w:t xml:space="preserve">          Объект, подлежащий охране, должен охраняться посредством централизованной ситемы охранной сигнализации (далее –ЦСОС) (как минимум GSM/GPRS связь, телефонная связь).</w:t>
            </w:r>
          </w:p>
          <w:p w:rsidR="001C1A9A" w:rsidRPr="00B60242" w:rsidRDefault="001C1A9A" w:rsidP="009D1309">
            <w:pPr>
              <w:tabs>
                <w:tab w:val="left" w:pos="630"/>
                <w:tab w:val="left" w:pos="6946"/>
              </w:tabs>
              <w:ind w:right="34" w:firstLine="708"/>
              <w:jc w:val="both"/>
              <w:rPr>
                <w:rFonts w:ascii="GHEA Grapalat" w:hAnsi="GHEA Grapalat" w:cs="Arial Armenian"/>
                <w:b/>
                <w:sz w:val="20"/>
                <w:szCs w:val="20"/>
                <w:lang w:val="es-ES" w:eastAsia="en-US" w:bidi="ar-SA"/>
              </w:rPr>
            </w:pPr>
            <w:r w:rsidRPr="00B60242">
              <w:rPr>
                <w:rFonts w:ascii="GHEA Grapalat" w:hAnsi="GHEA Grapalat" w:cs="Arial Armenian"/>
                <w:b/>
                <w:sz w:val="20"/>
                <w:szCs w:val="20"/>
                <w:lang w:val="es-ES" w:eastAsia="en-US" w:bidi="ar-SA"/>
              </w:rPr>
              <w:t>Исполнитель обязан:</w:t>
            </w:r>
          </w:p>
          <w:p w:rsidR="001C1A9A" w:rsidRPr="00B60242" w:rsidRDefault="001C1A9A" w:rsidP="001C1A9A">
            <w:pPr>
              <w:numPr>
                <w:ilvl w:val="0"/>
                <w:numId w:val="33"/>
              </w:numPr>
              <w:tabs>
                <w:tab w:val="left" w:pos="630"/>
                <w:tab w:val="left" w:pos="6946"/>
              </w:tabs>
              <w:ind w:right="34"/>
              <w:jc w:val="both"/>
              <w:rPr>
                <w:rFonts w:ascii="GHEA Grapalat" w:hAnsi="GHEA Grapalat" w:cs="Arial Armenian"/>
                <w:sz w:val="20"/>
                <w:szCs w:val="20"/>
                <w:lang w:val="es-ES" w:eastAsia="en-US" w:bidi="ar-SA"/>
              </w:rPr>
            </w:pPr>
            <w:r w:rsidRPr="00B60242">
              <w:rPr>
                <w:rFonts w:ascii="GHEA Grapalat" w:hAnsi="GHEA Grapalat" w:cs="Arial Armenian"/>
                <w:sz w:val="20"/>
                <w:szCs w:val="20"/>
                <w:lang w:val="es-ES" w:eastAsia="en-US" w:bidi="ar-SA"/>
              </w:rPr>
              <w:t>организовать и обеспечить надежную охрану об</w:t>
            </w:r>
            <w:r w:rsidRPr="00B60242">
              <w:rPr>
                <w:rFonts w:ascii="GHEA Grapalat" w:hAnsi="GHEA Grapalat"/>
                <w:sz w:val="20"/>
                <w:szCs w:val="20"/>
                <w:lang w:val="es-ES" w:eastAsia="en-US" w:bidi="ar-SA"/>
              </w:rPr>
              <w:t>ъекта, переданного Заказчиком на его охрану от несанкционированных видов,</w:t>
            </w:r>
          </w:p>
          <w:p w:rsidR="001C1A9A" w:rsidRPr="00B60242" w:rsidRDefault="001C1A9A" w:rsidP="001C1A9A">
            <w:pPr>
              <w:numPr>
                <w:ilvl w:val="0"/>
                <w:numId w:val="33"/>
              </w:numPr>
              <w:tabs>
                <w:tab w:val="left" w:pos="630"/>
                <w:tab w:val="left" w:pos="6946"/>
              </w:tabs>
              <w:ind w:right="34"/>
              <w:jc w:val="both"/>
              <w:rPr>
                <w:rFonts w:ascii="GHEA Grapalat" w:hAnsi="GHEA Grapalat" w:cs="Arial Armenian"/>
                <w:sz w:val="20"/>
                <w:szCs w:val="20"/>
                <w:lang w:val="es-ES" w:eastAsia="en-US" w:bidi="ar-SA"/>
              </w:rPr>
            </w:pPr>
            <w:r w:rsidRPr="00B60242">
              <w:rPr>
                <w:rFonts w:ascii="GHEA Grapalat" w:hAnsi="GHEA Grapalat"/>
                <w:sz w:val="20"/>
                <w:szCs w:val="20"/>
                <w:lang w:val="es-ES" w:eastAsia="en-US" w:bidi="ar-SA"/>
              </w:rPr>
              <w:t xml:space="preserve">в случае сигнала "Тревога", полученного с объекта, обеспечить прибытие группы захвата или маршрута на место происшествия, а также незамедлительно известить Заказчика, </w:t>
            </w:r>
          </w:p>
          <w:p w:rsidR="001C1A9A" w:rsidRPr="00B60242" w:rsidRDefault="001C1A9A" w:rsidP="001C1A9A">
            <w:pPr>
              <w:numPr>
                <w:ilvl w:val="0"/>
                <w:numId w:val="33"/>
              </w:numPr>
              <w:tabs>
                <w:tab w:val="left" w:pos="630"/>
                <w:tab w:val="left" w:pos="6946"/>
              </w:tabs>
              <w:ind w:right="34"/>
              <w:jc w:val="both"/>
              <w:rPr>
                <w:rFonts w:ascii="GHEA Grapalat" w:hAnsi="GHEA Grapalat" w:cs="Arial Armenian"/>
                <w:sz w:val="20"/>
                <w:szCs w:val="20"/>
                <w:lang w:val="es-ES" w:eastAsia="en-US" w:bidi="ar-SA"/>
              </w:rPr>
            </w:pPr>
            <w:r w:rsidRPr="00B60242">
              <w:rPr>
                <w:rFonts w:ascii="GHEA Grapalat" w:hAnsi="GHEA Grapalat"/>
                <w:sz w:val="20"/>
                <w:szCs w:val="20"/>
                <w:lang w:val="es-ES" w:eastAsia="en-US" w:bidi="ar-SA"/>
              </w:rPr>
              <w:t xml:space="preserve">о тревоге, полученной от пожарых сигналов охраняемого объекта, незамедлительно сообщать надлежащему госадарственному органу (службе) осуществляющему работы по тущению пожара и Заказчику, и присутствии его представителя /или доверенного лица/провести осмотр объекта и анализ причины тревоги, </w:t>
            </w:r>
          </w:p>
          <w:p w:rsidR="001C1A9A" w:rsidRPr="00B60242" w:rsidRDefault="001C1A9A" w:rsidP="001C1A9A">
            <w:pPr>
              <w:numPr>
                <w:ilvl w:val="0"/>
                <w:numId w:val="33"/>
              </w:numPr>
              <w:tabs>
                <w:tab w:val="left" w:pos="630"/>
                <w:tab w:val="left" w:pos="6946"/>
              </w:tabs>
              <w:ind w:right="34"/>
              <w:jc w:val="both"/>
              <w:rPr>
                <w:rFonts w:ascii="GHEA Grapalat" w:hAnsi="GHEA Grapalat" w:cs="Arial Armenian"/>
                <w:sz w:val="20"/>
                <w:szCs w:val="20"/>
                <w:lang w:val="es-ES" w:eastAsia="en-US" w:bidi="ar-SA"/>
              </w:rPr>
            </w:pPr>
            <w:r w:rsidRPr="00B60242">
              <w:rPr>
                <w:rFonts w:ascii="GHEA Grapalat" w:hAnsi="GHEA Grapalat"/>
                <w:sz w:val="20"/>
                <w:szCs w:val="20"/>
                <w:lang w:val="es-ES" w:eastAsia="en-US" w:bidi="ar-SA"/>
              </w:rPr>
              <w:t>выполнять взятие на себя обязательства только своими силами,</w:t>
            </w:r>
          </w:p>
          <w:p w:rsidR="001C1A9A" w:rsidRPr="00B60242" w:rsidRDefault="001C1A9A" w:rsidP="001C1A9A">
            <w:pPr>
              <w:numPr>
                <w:ilvl w:val="0"/>
                <w:numId w:val="33"/>
              </w:numPr>
              <w:tabs>
                <w:tab w:val="left" w:pos="630"/>
                <w:tab w:val="left" w:pos="6946"/>
              </w:tabs>
              <w:ind w:right="34"/>
              <w:jc w:val="both"/>
              <w:rPr>
                <w:rFonts w:ascii="GHEA Grapalat" w:hAnsi="GHEA Grapalat" w:cs="Arial Armenian"/>
                <w:sz w:val="20"/>
                <w:szCs w:val="20"/>
                <w:lang w:val="es-ES" w:eastAsia="en-US" w:bidi="ar-SA"/>
              </w:rPr>
            </w:pPr>
            <w:r w:rsidRPr="00B60242">
              <w:rPr>
                <w:rFonts w:ascii="GHEA Grapalat" w:hAnsi="GHEA Grapalat"/>
                <w:sz w:val="20"/>
                <w:szCs w:val="20"/>
                <w:lang w:val="es-ES" w:eastAsia="en-US" w:bidi="ar-SA"/>
              </w:rPr>
              <w:t>осуществлять иные установленные заказчиком правила безопасности и охраны,</w:t>
            </w:r>
          </w:p>
          <w:p w:rsidR="001C1A9A" w:rsidRPr="00B60242" w:rsidRDefault="001C1A9A" w:rsidP="001C1A9A">
            <w:pPr>
              <w:numPr>
                <w:ilvl w:val="0"/>
                <w:numId w:val="33"/>
              </w:numPr>
              <w:tabs>
                <w:tab w:val="left" w:pos="630"/>
                <w:tab w:val="left" w:pos="6946"/>
              </w:tabs>
              <w:ind w:right="34"/>
              <w:jc w:val="both"/>
              <w:rPr>
                <w:rFonts w:ascii="GHEA Grapalat" w:hAnsi="GHEA Grapalat" w:cs="Arial Armenian"/>
                <w:sz w:val="20"/>
                <w:szCs w:val="20"/>
                <w:lang w:val="es-ES" w:eastAsia="en-US" w:bidi="ar-SA"/>
              </w:rPr>
            </w:pPr>
            <w:r w:rsidRPr="00B60242">
              <w:rPr>
                <w:rFonts w:ascii="GHEA Grapalat" w:hAnsi="GHEA Grapalat"/>
                <w:sz w:val="20"/>
                <w:szCs w:val="20"/>
                <w:lang w:val="es-ES" w:eastAsia="en-US" w:bidi="ar-SA"/>
              </w:rPr>
              <w:t xml:space="preserve">не менее 5-ти раз в течение месяца в ночное время посещать объект для проведения внешнего осмотра и по поводу этому предъявить доказательства Заказчику. </w:t>
            </w:r>
          </w:p>
          <w:p w:rsidR="001C1A9A" w:rsidRPr="00B60242" w:rsidRDefault="001C1A9A" w:rsidP="009D1309">
            <w:pPr>
              <w:autoSpaceDE w:val="0"/>
              <w:autoSpaceDN w:val="0"/>
              <w:adjustRightInd w:val="0"/>
              <w:jc w:val="both"/>
              <w:rPr>
                <w:rFonts w:ascii="GHEA Grapalat" w:hAnsi="GHEA Grapalat"/>
                <w:sz w:val="20"/>
                <w:szCs w:val="20"/>
                <w:lang w:val="es-ES" w:eastAsia="en-US" w:bidi="ar-SA"/>
              </w:rPr>
            </w:pPr>
            <w:r w:rsidRPr="00B60242">
              <w:rPr>
                <w:rFonts w:ascii="GHEA Grapalat" w:hAnsi="GHEA Grapalat"/>
                <w:sz w:val="20"/>
                <w:szCs w:val="20"/>
                <w:lang w:val="es-ES" w:eastAsia="en-US" w:bidi="ar-SA"/>
              </w:rPr>
              <w:t>С помощью ЦСОС услуга предоставляется на объекте в рабочие дни с 18:00 до 09:00 следующего дня, а в нерабочие дни/выходные дни по субботам и воскресеньям, а праздничные дни и в дни памяти /в 24-часовом режиме с 09:00 до 09:00 следующего дня.</w:t>
            </w:r>
          </w:p>
          <w:p w:rsidR="001C1A9A" w:rsidRPr="00B60242" w:rsidRDefault="001C1A9A" w:rsidP="009D1309">
            <w:pPr>
              <w:autoSpaceDE w:val="0"/>
              <w:autoSpaceDN w:val="0"/>
              <w:adjustRightInd w:val="0"/>
              <w:jc w:val="both"/>
              <w:rPr>
                <w:rFonts w:ascii="GHEA Grapalat" w:hAnsi="GHEA Grapalat"/>
                <w:sz w:val="20"/>
                <w:szCs w:val="20"/>
                <w:lang w:val="es-ES" w:eastAsia="en-US" w:bidi="ar-SA"/>
              </w:rPr>
            </w:pPr>
            <w:r w:rsidRPr="00B60242">
              <w:rPr>
                <w:rFonts w:ascii="GHEA Grapalat" w:hAnsi="GHEA Grapalat"/>
                <w:sz w:val="20"/>
                <w:szCs w:val="20"/>
                <w:lang w:val="es-ES" w:eastAsia="en-US" w:bidi="ar-SA"/>
              </w:rPr>
              <w:t>Исполонитель несет ответвенность за ущерб, причиненный Заказчику вследствие невыполнения им необходимой охраны:</w:t>
            </w:r>
          </w:p>
          <w:p w:rsidR="001C1A9A" w:rsidRPr="00B60242" w:rsidRDefault="001C1A9A" w:rsidP="009D1309">
            <w:pPr>
              <w:autoSpaceDE w:val="0"/>
              <w:autoSpaceDN w:val="0"/>
              <w:adjustRightInd w:val="0"/>
              <w:jc w:val="both"/>
              <w:rPr>
                <w:rFonts w:ascii="GHEA Grapalat" w:hAnsi="GHEA Grapalat"/>
                <w:sz w:val="20"/>
                <w:szCs w:val="20"/>
                <w:lang w:val="es-ES" w:eastAsia="en-US" w:bidi="ar-SA"/>
              </w:rPr>
            </w:pPr>
            <w:r w:rsidRPr="00B60242">
              <w:rPr>
                <w:rFonts w:ascii="GHEA Grapalat" w:hAnsi="GHEA Grapalat"/>
                <w:sz w:val="20"/>
                <w:szCs w:val="20"/>
                <w:lang w:val="es-ES" w:eastAsia="en-US" w:bidi="ar-SA"/>
              </w:rPr>
              <w:t>Все эти условия обязательны, включены в цену договора и осуществляются Исполнителем.</w:t>
            </w:r>
          </w:p>
        </w:tc>
      </w:tr>
    </w:tbl>
    <w:p w:rsidR="001C1A9A" w:rsidRPr="003A093E" w:rsidRDefault="001C1A9A" w:rsidP="001C1A9A">
      <w:pPr>
        <w:pStyle w:val="FootnoteText"/>
        <w:jc w:val="both"/>
        <w:rPr>
          <w:rFonts w:ascii="GHEA Grapalat" w:hAnsi="GHEA Grapalat"/>
          <w:i/>
        </w:rPr>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w:t>
      </w:r>
      <w:r w:rsidRPr="001C1A9A">
        <w:rPr>
          <w:rFonts w:ascii="GHEA Grapalat" w:hAnsi="GHEA Grapalat"/>
          <w:i/>
        </w:rPr>
        <w:t>3</w:t>
      </w:r>
      <w:r w:rsidRPr="00AD29CE">
        <w:rPr>
          <w:rFonts w:ascii="GHEA Grapalat" w:hAnsi="GHEA Grapalat"/>
          <w:i/>
        </w:rPr>
        <w:t xml:space="preserve"> декабря данного года.</w:t>
      </w:r>
    </w:p>
    <w:p w:rsidR="001C1A9A" w:rsidRPr="001633E7" w:rsidRDefault="001C1A9A" w:rsidP="001C1A9A">
      <w:pPr>
        <w:pStyle w:val="FootnoteText"/>
        <w:jc w:val="both"/>
        <w:rPr>
          <w:b/>
        </w:rPr>
      </w:pPr>
      <w:r w:rsidRPr="00FA6F4A">
        <w:rPr>
          <w:rFonts w:ascii="GHEA Grapalat" w:hAnsi="GHEA Grapalat"/>
          <w:i/>
        </w:rPr>
        <w:t>* * Дополнительное соглашение должно быть заключено в пе</w:t>
      </w:r>
      <w:r>
        <w:rPr>
          <w:rFonts w:ascii="GHEA Grapalat" w:hAnsi="GHEA Grapalat"/>
          <w:i/>
        </w:rPr>
        <w:t>риод с 1 января по 10 марта 202</w:t>
      </w:r>
      <w:r w:rsidRPr="001C1A9A">
        <w:rPr>
          <w:rFonts w:ascii="GHEA Grapalat" w:hAnsi="GHEA Grapalat"/>
          <w:i/>
        </w:rPr>
        <w:t>3</w:t>
      </w:r>
      <w:r w:rsidRPr="00FA6F4A">
        <w:rPr>
          <w:rFonts w:ascii="GHEA Grapalat" w:hAnsi="GHEA Grapalat"/>
          <w:i/>
        </w:rPr>
        <w:t xml:space="preserve"> года (предпочтительный срок)</w:t>
      </w: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001C1A9A">
        <w:rPr>
          <w:rFonts w:ascii="GHEA Grapalat" w:hAnsi="GHEA Grapalat"/>
          <w:i/>
        </w:rPr>
        <w:t>IKVCIK- GHTSDZB- 22/0</w:t>
      </w:r>
      <w:r w:rsidR="001C1A9A" w:rsidRPr="001C1A9A">
        <w:rPr>
          <w:rFonts w:ascii="GHEA Grapalat" w:hAnsi="GHEA Grapalat"/>
          <w:i/>
        </w:rPr>
        <w:t>6</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sidR="001C1A9A">
        <w:rPr>
          <w:rFonts w:ascii="GHEA Grapalat" w:hAnsi="GHEA Grapalat"/>
          <w:i/>
        </w:rPr>
        <w:t>0</w:t>
      </w:r>
      <w:r w:rsidR="001C1A9A" w:rsidRPr="001C1A9A">
        <w:rPr>
          <w:rFonts w:ascii="GHEA Grapalat" w:hAnsi="GHEA Grapalat"/>
          <w:i/>
        </w:rPr>
        <w:t>22</w:t>
      </w:r>
      <w:r w:rsidRPr="00AD29CE">
        <w:rPr>
          <w:rFonts w:ascii="GHEA Grapalat" w:hAnsi="GHEA Grapalat"/>
          <w:i/>
        </w:rPr>
        <w:t>г.</w:t>
      </w:r>
    </w:p>
    <w:p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7"/>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5363" w:type="dxa"/>
        <w:jc w:val="center"/>
        <w:tblInd w:w="-1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59"/>
        <w:gridCol w:w="1134"/>
        <w:gridCol w:w="3927"/>
        <w:gridCol w:w="623"/>
        <w:gridCol w:w="568"/>
        <w:gridCol w:w="426"/>
        <w:gridCol w:w="535"/>
        <w:gridCol w:w="568"/>
        <w:gridCol w:w="577"/>
        <w:gridCol w:w="648"/>
        <w:gridCol w:w="506"/>
        <w:gridCol w:w="567"/>
        <w:gridCol w:w="666"/>
        <w:gridCol w:w="708"/>
        <w:gridCol w:w="746"/>
        <w:gridCol w:w="605"/>
        <w:gridCol w:w="541"/>
        <w:gridCol w:w="459"/>
      </w:tblGrid>
      <w:tr w:rsidR="003B2F27" w:rsidRPr="00F412AC" w:rsidTr="00EB1E56">
        <w:trPr>
          <w:trHeight w:val="373"/>
          <w:jc w:val="center"/>
        </w:trPr>
        <w:tc>
          <w:tcPr>
            <w:tcW w:w="15363" w:type="dxa"/>
            <w:gridSpan w:val="18"/>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1C1A9A" w:rsidRPr="00F412AC" w:rsidTr="00EB1E56">
        <w:trPr>
          <w:trHeight w:val="1830"/>
          <w:jc w:val="center"/>
        </w:trPr>
        <w:tc>
          <w:tcPr>
            <w:tcW w:w="1559" w:type="dxa"/>
            <w:vAlign w:val="center"/>
          </w:tcPr>
          <w:p w:rsidR="001C1A9A" w:rsidRPr="00F412AC" w:rsidRDefault="001C1A9A"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134" w:type="dxa"/>
            <w:vAlign w:val="center"/>
          </w:tcPr>
          <w:p w:rsidR="001C1A9A" w:rsidRPr="00F412AC" w:rsidRDefault="001C1A9A"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3927" w:type="dxa"/>
            <w:vAlign w:val="center"/>
          </w:tcPr>
          <w:p w:rsidR="001C1A9A" w:rsidRPr="00F412AC" w:rsidRDefault="001C1A9A"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6392" w:type="dxa"/>
            <w:gridSpan w:val="11"/>
            <w:vAlign w:val="center"/>
          </w:tcPr>
          <w:p w:rsidR="001C1A9A" w:rsidRPr="00CA2754" w:rsidRDefault="001C1A9A"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w:t>
            </w:r>
            <w:r>
              <w:rPr>
                <w:rFonts w:ascii="GHEA Grapalat" w:hAnsi="GHEA Grapalat"/>
                <w:sz w:val="16"/>
              </w:rPr>
              <w:t>дусматривается произвести в 20</w:t>
            </w:r>
            <w:r w:rsidRPr="001C1A9A">
              <w:rPr>
                <w:rFonts w:ascii="GHEA Grapalat" w:hAnsi="GHEA Grapalat"/>
                <w:sz w:val="16"/>
              </w:rPr>
              <w:t>22</w:t>
            </w:r>
            <w:r>
              <w:rPr>
                <w:rFonts w:ascii="GHEA Grapalat" w:hAnsi="GHEA Grapalat"/>
                <w:sz w:val="16"/>
              </w:rPr>
              <w:t>г., по месяцам, в том числе</w:t>
            </w:r>
            <w:r>
              <w:rPr>
                <w:rStyle w:val="FootnoteReference"/>
                <w:rFonts w:ascii="GHEA Grapalat" w:hAnsi="GHEA Grapalat"/>
                <w:sz w:val="16"/>
              </w:rPr>
              <w:footnoteReference w:customMarkFollows="1" w:id="18"/>
              <w:t>**</w:t>
            </w:r>
          </w:p>
        </w:tc>
        <w:tc>
          <w:tcPr>
            <w:tcW w:w="2351" w:type="dxa"/>
            <w:gridSpan w:val="4"/>
            <w:vAlign w:val="center"/>
          </w:tcPr>
          <w:p w:rsidR="001C1A9A" w:rsidRPr="00CA2754" w:rsidRDefault="001C1A9A" w:rsidP="001C1A9A">
            <w:pPr>
              <w:widowControl w:val="0"/>
              <w:spacing w:after="120"/>
              <w:jc w:val="both"/>
              <w:rPr>
                <w:rFonts w:ascii="GHEA Grapalat" w:hAnsi="GHEA Grapalat"/>
                <w:sz w:val="16"/>
              </w:rPr>
            </w:pPr>
            <w:r w:rsidRPr="001C1A9A">
              <w:rPr>
                <w:rFonts w:ascii="GHEA Grapalat" w:hAnsi="GHEA Grapalat"/>
                <w:sz w:val="16"/>
              </w:rPr>
              <w:t>Дополнительное соглашение должно быть заключено в пе</w:t>
            </w:r>
            <w:r>
              <w:rPr>
                <w:rFonts w:ascii="GHEA Grapalat" w:hAnsi="GHEA Grapalat"/>
                <w:sz w:val="16"/>
              </w:rPr>
              <w:t>риод с 1 января по 10 марта 202</w:t>
            </w:r>
            <w:r w:rsidRPr="001C1A9A">
              <w:rPr>
                <w:rFonts w:ascii="GHEA Grapalat" w:hAnsi="GHEA Grapalat"/>
                <w:sz w:val="16"/>
              </w:rPr>
              <w:t>3 года (предпочтительный срок)</w:t>
            </w:r>
          </w:p>
        </w:tc>
      </w:tr>
      <w:tr w:rsidR="001C1A9A" w:rsidRPr="00F412AC" w:rsidTr="00EB1E56">
        <w:trPr>
          <w:cantSplit/>
          <w:trHeight w:val="1134"/>
          <w:jc w:val="center"/>
        </w:trPr>
        <w:tc>
          <w:tcPr>
            <w:tcW w:w="1559" w:type="dxa"/>
          </w:tcPr>
          <w:p w:rsidR="001C1A9A" w:rsidRPr="00F412AC" w:rsidRDefault="001C1A9A" w:rsidP="005B7138">
            <w:pPr>
              <w:widowControl w:val="0"/>
              <w:spacing w:after="120"/>
              <w:jc w:val="center"/>
              <w:rPr>
                <w:rFonts w:ascii="GHEA Grapalat" w:hAnsi="GHEA Grapalat"/>
                <w:sz w:val="16"/>
              </w:rPr>
            </w:pPr>
          </w:p>
        </w:tc>
        <w:tc>
          <w:tcPr>
            <w:tcW w:w="1134" w:type="dxa"/>
          </w:tcPr>
          <w:p w:rsidR="001C1A9A" w:rsidRPr="00F412AC" w:rsidRDefault="001C1A9A" w:rsidP="005B7138">
            <w:pPr>
              <w:widowControl w:val="0"/>
              <w:spacing w:after="120"/>
              <w:jc w:val="center"/>
              <w:rPr>
                <w:rFonts w:ascii="GHEA Grapalat" w:hAnsi="GHEA Grapalat"/>
                <w:sz w:val="16"/>
              </w:rPr>
            </w:pPr>
          </w:p>
        </w:tc>
        <w:tc>
          <w:tcPr>
            <w:tcW w:w="3927" w:type="dxa"/>
          </w:tcPr>
          <w:p w:rsidR="001C1A9A" w:rsidRPr="00F412AC" w:rsidRDefault="001C1A9A" w:rsidP="005B7138">
            <w:pPr>
              <w:widowControl w:val="0"/>
              <w:spacing w:after="120"/>
              <w:jc w:val="center"/>
              <w:rPr>
                <w:rFonts w:ascii="GHEA Grapalat" w:hAnsi="GHEA Grapalat"/>
                <w:sz w:val="16"/>
              </w:rPr>
            </w:pPr>
          </w:p>
        </w:tc>
        <w:tc>
          <w:tcPr>
            <w:tcW w:w="623" w:type="dxa"/>
            <w:textDirection w:val="btLr"/>
            <w:vAlign w:val="center"/>
          </w:tcPr>
          <w:p w:rsidR="001C1A9A" w:rsidRPr="00F412AC" w:rsidRDefault="001C1A9A"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568" w:type="dxa"/>
            <w:textDirection w:val="btLr"/>
            <w:vAlign w:val="center"/>
          </w:tcPr>
          <w:p w:rsidR="001C1A9A" w:rsidRPr="00F412AC" w:rsidRDefault="001C1A9A"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426" w:type="dxa"/>
            <w:textDirection w:val="btLr"/>
            <w:vAlign w:val="center"/>
          </w:tcPr>
          <w:p w:rsidR="001C1A9A" w:rsidRPr="00F412AC" w:rsidRDefault="001C1A9A"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35" w:type="dxa"/>
            <w:textDirection w:val="btLr"/>
            <w:vAlign w:val="center"/>
          </w:tcPr>
          <w:p w:rsidR="001C1A9A" w:rsidRPr="00F412AC" w:rsidRDefault="001C1A9A"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568" w:type="dxa"/>
            <w:textDirection w:val="btLr"/>
            <w:vAlign w:val="center"/>
          </w:tcPr>
          <w:p w:rsidR="001C1A9A" w:rsidRPr="00F412AC" w:rsidRDefault="001C1A9A"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577" w:type="dxa"/>
            <w:textDirection w:val="btLr"/>
            <w:vAlign w:val="center"/>
          </w:tcPr>
          <w:p w:rsidR="001C1A9A" w:rsidRPr="00F412AC" w:rsidRDefault="001C1A9A"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648" w:type="dxa"/>
            <w:textDirection w:val="btLr"/>
            <w:vAlign w:val="center"/>
          </w:tcPr>
          <w:p w:rsidR="001C1A9A" w:rsidRPr="00F412AC" w:rsidRDefault="001C1A9A"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506" w:type="dxa"/>
            <w:textDirection w:val="btLr"/>
            <w:vAlign w:val="center"/>
          </w:tcPr>
          <w:p w:rsidR="001C1A9A" w:rsidRPr="00F412AC" w:rsidRDefault="001C1A9A"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567" w:type="dxa"/>
            <w:textDirection w:val="btLr"/>
            <w:vAlign w:val="center"/>
          </w:tcPr>
          <w:p w:rsidR="001C1A9A" w:rsidRPr="00F412AC" w:rsidRDefault="001C1A9A"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66" w:type="dxa"/>
            <w:textDirection w:val="btLr"/>
            <w:vAlign w:val="center"/>
          </w:tcPr>
          <w:p w:rsidR="001C1A9A" w:rsidRPr="00F412AC" w:rsidRDefault="001C1A9A"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708" w:type="dxa"/>
            <w:textDirection w:val="btLr"/>
            <w:vAlign w:val="center"/>
          </w:tcPr>
          <w:p w:rsidR="001C1A9A" w:rsidRPr="001C1A9A" w:rsidRDefault="001C1A9A" w:rsidP="001C1A9A">
            <w:pPr>
              <w:widowControl w:val="0"/>
              <w:spacing w:after="120"/>
              <w:ind w:left="113" w:right="-1"/>
              <w:jc w:val="center"/>
              <w:rPr>
                <w:rFonts w:ascii="GHEA Grapalat" w:hAnsi="GHEA Grapalat"/>
                <w:sz w:val="16"/>
              </w:rPr>
            </w:pPr>
            <w:r w:rsidRPr="00F412AC">
              <w:rPr>
                <w:rFonts w:ascii="GHEA Grapalat" w:hAnsi="GHEA Grapalat"/>
                <w:sz w:val="16"/>
              </w:rPr>
              <w:t>Всего</w:t>
            </w:r>
          </w:p>
        </w:tc>
        <w:tc>
          <w:tcPr>
            <w:tcW w:w="746" w:type="dxa"/>
            <w:textDirection w:val="btLr"/>
            <w:vAlign w:val="center"/>
          </w:tcPr>
          <w:p w:rsidR="001C1A9A" w:rsidRPr="00F412AC" w:rsidRDefault="001C1A9A" w:rsidP="009D1309">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605" w:type="dxa"/>
            <w:textDirection w:val="btLr"/>
            <w:vAlign w:val="center"/>
          </w:tcPr>
          <w:p w:rsidR="001C1A9A" w:rsidRPr="00F412AC" w:rsidRDefault="001C1A9A" w:rsidP="009D1309">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41" w:type="dxa"/>
            <w:textDirection w:val="btLr"/>
            <w:vAlign w:val="center"/>
          </w:tcPr>
          <w:p w:rsidR="001C1A9A" w:rsidRPr="00F412AC" w:rsidRDefault="001C1A9A" w:rsidP="009D1309">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459" w:type="dxa"/>
            <w:textDirection w:val="btLr"/>
            <w:vAlign w:val="center"/>
          </w:tcPr>
          <w:p w:rsidR="001C1A9A" w:rsidRPr="001C1A9A" w:rsidRDefault="001C1A9A" w:rsidP="001C1A9A">
            <w:pPr>
              <w:widowControl w:val="0"/>
              <w:spacing w:after="120"/>
              <w:ind w:left="113" w:right="-1"/>
              <w:jc w:val="center"/>
              <w:rPr>
                <w:rFonts w:ascii="GHEA Grapalat" w:hAnsi="GHEA Grapalat"/>
                <w:sz w:val="16"/>
              </w:rPr>
            </w:pPr>
            <w:r w:rsidRPr="00F412AC">
              <w:rPr>
                <w:rFonts w:ascii="GHEA Grapalat" w:hAnsi="GHEA Grapalat"/>
                <w:sz w:val="16"/>
              </w:rPr>
              <w:t>Всего</w:t>
            </w:r>
          </w:p>
        </w:tc>
      </w:tr>
      <w:tr w:rsidR="001C1A9A" w:rsidRPr="00F412AC" w:rsidTr="00EB1E56">
        <w:trPr>
          <w:cantSplit/>
          <w:trHeight w:val="1134"/>
          <w:jc w:val="center"/>
        </w:trPr>
        <w:tc>
          <w:tcPr>
            <w:tcW w:w="1559" w:type="dxa"/>
          </w:tcPr>
          <w:p w:rsidR="001C1A9A" w:rsidRPr="001C1A9A" w:rsidRDefault="001C1A9A" w:rsidP="001C1A9A">
            <w:pPr>
              <w:widowControl w:val="0"/>
              <w:spacing w:after="120"/>
              <w:jc w:val="center"/>
              <w:rPr>
                <w:rFonts w:ascii="GHEA Grapalat" w:hAnsi="GHEA Grapalat"/>
                <w:sz w:val="16"/>
              </w:rPr>
            </w:pPr>
            <w:r w:rsidRPr="001C1A9A">
              <w:rPr>
                <w:rFonts w:ascii="GHEA Grapalat" w:hAnsi="GHEA Grapalat"/>
                <w:sz w:val="16"/>
              </w:rPr>
              <w:t>1</w:t>
            </w:r>
          </w:p>
        </w:tc>
        <w:tc>
          <w:tcPr>
            <w:tcW w:w="1134" w:type="dxa"/>
            <w:vAlign w:val="center"/>
          </w:tcPr>
          <w:p w:rsidR="001C1A9A" w:rsidRPr="003B7363" w:rsidRDefault="001C1A9A" w:rsidP="001C1A9A">
            <w:pPr>
              <w:jc w:val="center"/>
              <w:rPr>
                <w:rFonts w:ascii="GHEA Grapalat" w:hAnsi="GHEA Grapalat"/>
                <w:sz w:val="18"/>
              </w:rPr>
            </w:pPr>
            <w:r w:rsidRPr="00F45807">
              <w:rPr>
                <w:rFonts w:ascii="GHEA Grapalat" w:hAnsi="GHEA Grapalat"/>
                <w:sz w:val="16"/>
              </w:rPr>
              <w:t>79710000</w:t>
            </w:r>
          </w:p>
        </w:tc>
        <w:tc>
          <w:tcPr>
            <w:tcW w:w="3927" w:type="dxa"/>
          </w:tcPr>
          <w:p w:rsidR="001C1A9A" w:rsidRPr="00C05121" w:rsidRDefault="001C1A9A" w:rsidP="001C1A9A">
            <w:pPr>
              <w:widowControl w:val="0"/>
              <w:spacing w:after="120"/>
              <w:ind w:left="-161" w:right="-148"/>
              <w:jc w:val="center"/>
              <w:rPr>
                <w:rFonts w:ascii="GHEA Grapalat" w:hAnsi="GHEA Grapalat"/>
                <w:sz w:val="16"/>
              </w:rPr>
            </w:pPr>
            <w:r w:rsidRPr="00C05121">
              <w:rPr>
                <w:rFonts w:ascii="GHEA Grapalat" w:hAnsi="GHEA Grapalat"/>
                <w:sz w:val="16"/>
              </w:rPr>
              <w:t>Предоставление вооруженных охранных услуг по адресу здание  № 56, 1-ой улицы, 4-ого переулка общины Карби, Арагацотнского марза Республики Армения/включая прилегающие здания и подвал /(далее-объект или территория)</w:t>
            </w:r>
          </w:p>
          <w:p w:rsidR="001C1A9A" w:rsidRPr="009D1309" w:rsidRDefault="001C1A9A" w:rsidP="001C1A9A">
            <w:pPr>
              <w:widowControl w:val="0"/>
              <w:spacing w:after="120"/>
              <w:ind w:right="-148"/>
              <w:rPr>
                <w:rFonts w:ascii="GHEA Grapalat" w:hAnsi="GHEA Grapalat"/>
                <w:sz w:val="16"/>
              </w:rPr>
            </w:pPr>
          </w:p>
        </w:tc>
        <w:tc>
          <w:tcPr>
            <w:tcW w:w="623" w:type="dxa"/>
            <w:textDirection w:val="btLr"/>
            <w:vAlign w:val="center"/>
          </w:tcPr>
          <w:p w:rsidR="001C1A9A" w:rsidRPr="001C1A9A" w:rsidRDefault="001C1A9A" w:rsidP="001C1A9A">
            <w:pPr>
              <w:ind w:left="113" w:right="113"/>
              <w:jc w:val="center"/>
              <w:rPr>
                <w:rFonts w:ascii="GHEA Grapalat" w:hAnsi="GHEA Grapalat"/>
                <w:sz w:val="16"/>
              </w:rPr>
            </w:pPr>
            <w:r w:rsidRPr="001C1A9A">
              <w:rPr>
                <w:rFonts w:ascii="GHEA Grapalat" w:hAnsi="GHEA Grapalat"/>
                <w:sz w:val="16"/>
              </w:rPr>
              <w:t>5.65%</w:t>
            </w:r>
          </w:p>
        </w:tc>
        <w:tc>
          <w:tcPr>
            <w:tcW w:w="568" w:type="dxa"/>
            <w:textDirection w:val="btLr"/>
            <w:vAlign w:val="center"/>
          </w:tcPr>
          <w:p w:rsidR="001C1A9A" w:rsidRPr="001C1A9A" w:rsidRDefault="001C1A9A" w:rsidP="001C1A9A">
            <w:pPr>
              <w:ind w:left="113" w:right="113"/>
              <w:jc w:val="center"/>
              <w:rPr>
                <w:rFonts w:ascii="GHEA Grapalat" w:hAnsi="GHEA Grapalat"/>
                <w:sz w:val="16"/>
              </w:rPr>
            </w:pPr>
            <w:r w:rsidRPr="001C1A9A">
              <w:rPr>
                <w:rFonts w:ascii="GHEA Grapalat" w:hAnsi="GHEA Grapalat"/>
                <w:sz w:val="16"/>
              </w:rPr>
              <w:t>13.98%</w:t>
            </w:r>
          </w:p>
        </w:tc>
        <w:tc>
          <w:tcPr>
            <w:tcW w:w="426" w:type="dxa"/>
            <w:textDirection w:val="btLr"/>
            <w:vAlign w:val="center"/>
          </w:tcPr>
          <w:p w:rsidR="001C1A9A" w:rsidRPr="001C1A9A" w:rsidRDefault="001C1A9A" w:rsidP="001C1A9A">
            <w:pPr>
              <w:ind w:left="113" w:right="113"/>
              <w:jc w:val="center"/>
              <w:rPr>
                <w:rFonts w:ascii="GHEA Grapalat" w:hAnsi="GHEA Grapalat"/>
                <w:sz w:val="16"/>
              </w:rPr>
            </w:pPr>
            <w:r w:rsidRPr="001C1A9A">
              <w:rPr>
                <w:rFonts w:ascii="GHEA Grapalat" w:hAnsi="GHEA Grapalat"/>
                <w:sz w:val="16"/>
              </w:rPr>
              <w:t>22.31%</w:t>
            </w:r>
          </w:p>
        </w:tc>
        <w:tc>
          <w:tcPr>
            <w:tcW w:w="535" w:type="dxa"/>
            <w:textDirection w:val="btLr"/>
            <w:vAlign w:val="center"/>
          </w:tcPr>
          <w:p w:rsidR="001C1A9A" w:rsidRPr="001C1A9A" w:rsidRDefault="001C1A9A" w:rsidP="001C1A9A">
            <w:pPr>
              <w:ind w:left="113" w:right="113"/>
              <w:jc w:val="center"/>
              <w:rPr>
                <w:rFonts w:ascii="GHEA Grapalat" w:hAnsi="GHEA Grapalat"/>
                <w:sz w:val="16"/>
              </w:rPr>
            </w:pPr>
            <w:r w:rsidRPr="001C1A9A">
              <w:rPr>
                <w:rFonts w:ascii="GHEA Grapalat" w:hAnsi="GHEA Grapalat"/>
                <w:sz w:val="16"/>
              </w:rPr>
              <w:t>30.65%</w:t>
            </w:r>
          </w:p>
        </w:tc>
        <w:tc>
          <w:tcPr>
            <w:tcW w:w="568" w:type="dxa"/>
            <w:textDirection w:val="btLr"/>
            <w:vAlign w:val="center"/>
          </w:tcPr>
          <w:p w:rsidR="001C1A9A" w:rsidRPr="001C1A9A" w:rsidRDefault="001C1A9A" w:rsidP="001C1A9A">
            <w:pPr>
              <w:ind w:left="113" w:right="113"/>
              <w:jc w:val="center"/>
              <w:rPr>
                <w:rFonts w:ascii="GHEA Grapalat" w:hAnsi="GHEA Grapalat"/>
                <w:sz w:val="16"/>
              </w:rPr>
            </w:pPr>
            <w:r w:rsidRPr="001C1A9A">
              <w:rPr>
                <w:rFonts w:ascii="GHEA Grapalat" w:hAnsi="GHEA Grapalat"/>
                <w:sz w:val="16"/>
              </w:rPr>
              <w:t>38.98%</w:t>
            </w:r>
          </w:p>
        </w:tc>
        <w:tc>
          <w:tcPr>
            <w:tcW w:w="577" w:type="dxa"/>
            <w:textDirection w:val="btLr"/>
            <w:vAlign w:val="center"/>
          </w:tcPr>
          <w:p w:rsidR="001C1A9A" w:rsidRPr="001C1A9A" w:rsidRDefault="001C1A9A" w:rsidP="001C1A9A">
            <w:pPr>
              <w:ind w:left="113" w:right="113"/>
              <w:jc w:val="center"/>
              <w:rPr>
                <w:rFonts w:ascii="GHEA Grapalat" w:hAnsi="GHEA Grapalat"/>
                <w:sz w:val="16"/>
              </w:rPr>
            </w:pPr>
            <w:r w:rsidRPr="001C1A9A">
              <w:rPr>
                <w:rFonts w:ascii="GHEA Grapalat" w:hAnsi="GHEA Grapalat"/>
                <w:sz w:val="16"/>
              </w:rPr>
              <w:t>47.31%</w:t>
            </w:r>
          </w:p>
        </w:tc>
        <w:tc>
          <w:tcPr>
            <w:tcW w:w="648" w:type="dxa"/>
            <w:textDirection w:val="btLr"/>
            <w:vAlign w:val="center"/>
          </w:tcPr>
          <w:p w:rsidR="001C1A9A" w:rsidRPr="001C1A9A" w:rsidRDefault="001C1A9A" w:rsidP="001C1A9A">
            <w:pPr>
              <w:ind w:left="113" w:right="113"/>
              <w:jc w:val="center"/>
              <w:rPr>
                <w:rFonts w:ascii="GHEA Grapalat" w:hAnsi="GHEA Grapalat"/>
                <w:sz w:val="16"/>
              </w:rPr>
            </w:pPr>
            <w:r w:rsidRPr="001C1A9A">
              <w:rPr>
                <w:rFonts w:ascii="GHEA Grapalat" w:hAnsi="GHEA Grapalat"/>
                <w:sz w:val="16"/>
              </w:rPr>
              <w:t>55.65%</w:t>
            </w:r>
          </w:p>
        </w:tc>
        <w:tc>
          <w:tcPr>
            <w:tcW w:w="506" w:type="dxa"/>
            <w:textDirection w:val="btLr"/>
            <w:vAlign w:val="center"/>
          </w:tcPr>
          <w:p w:rsidR="001C1A9A" w:rsidRPr="001C1A9A" w:rsidRDefault="001C1A9A" w:rsidP="001C1A9A">
            <w:pPr>
              <w:ind w:left="113" w:right="113"/>
              <w:jc w:val="center"/>
              <w:rPr>
                <w:rFonts w:ascii="GHEA Grapalat" w:hAnsi="GHEA Grapalat"/>
                <w:sz w:val="16"/>
              </w:rPr>
            </w:pPr>
            <w:r w:rsidRPr="001C1A9A">
              <w:rPr>
                <w:rFonts w:ascii="GHEA Grapalat" w:hAnsi="GHEA Grapalat"/>
                <w:sz w:val="16"/>
              </w:rPr>
              <w:t>63.98%</w:t>
            </w:r>
          </w:p>
        </w:tc>
        <w:tc>
          <w:tcPr>
            <w:tcW w:w="567" w:type="dxa"/>
            <w:textDirection w:val="btLr"/>
            <w:vAlign w:val="center"/>
          </w:tcPr>
          <w:p w:rsidR="001C1A9A" w:rsidRPr="001C1A9A" w:rsidRDefault="001C1A9A" w:rsidP="001C1A9A">
            <w:pPr>
              <w:ind w:left="113" w:right="113"/>
              <w:jc w:val="center"/>
              <w:rPr>
                <w:rFonts w:ascii="GHEA Grapalat" w:hAnsi="GHEA Grapalat"/>
                <w:sz w:val="16"/>
              </w:rPr>
            </w:pPr>
            <w:r w:rsidRPr="001C1A9A">
              <w:rPr>
                <w:rFonts w:ascii="GHEA Grapalat" w:hAnsi="GHEA Grapalat"/>
                <w:sz w:val="16"/>
              </w:rPr>
              <w:t>72.31%</w:t>
            </w:r>
          </w:p>
        </w:tc>
        <w:tc>
          <w:tcPr>
            <w:tcW w:w="666" w:type="dxa"/>
            <w:textDirection w:val="btLr"/>
            <w:vAlign w:val="center"/>
          </w:tcPr>
          <w:p w:rsidR="001C1A9A" w:rsidRPr="001C1A9A" w:rsidRDefault="001C1A9A" w:rsidP="001C1A9A">
            <w:pPr>
              <w:ind w:left="113" w:right="113"/>
              <w:jc w:val="center"/>
              <w:rPr>
                <w:rFonts w:ascii="GHEA Grapalat" w:hAnsi="GHEA Grapalat"/>
                <w:sz w:val="16"/>
              </w:rPr>
            </w:pPr>
            <w:r w:rsidRPr="001C1A9A">
              <w:rPr>
                <w:rFonts w:ascii="GHEA Grapalat" w:hAnsi="GHEA Grapalat"/>
                <w:sz w:val="16"/>
              </w:rPr>
              <w:t>80.65%</w:t>
            </w:r>
          </w:p>
        </w:tc>
        <w:tc>
          <w:tcPr>
            <w:tcW w:w="708" w:type="dxa"/>
            <w:textDirection w:val="btLr"/>
            <w:vAlign w:val="center"/>
          </w:tcPr>
          <w:p w:rsidR="001C1A9A" w:rsidRPr="001C1A9A" w:rsidRDefault="001C1A9A" w:rsidP="001C1A9A">
            <w:pPr>
              <w:ind w:left="113" w:right="113"/>
              <w:jc w:val="center"/>
              <w:rPr>
                <w:rFonts w:ascii="GHEA Grapalat" w:hAnsi="GHEA Grapalat"/>
                <w:sz w:val="16"/>
              </w:rPr>
            </w:pPr>
            <w:r w:rsidRPr="001C1A9A">
              <w:rPr>
                <w:rFonts w:ascii="GHEA Grapalat" w:hAnsi="GHEA Grapalat"/>
                <w:sz w:val="16"/>
              </w:rPr>
              <w:t>80.65%</w:t>
            </w:r>
          </w:p>
        </w:tc>
        <w:tc>
          <w:tcPr>
            <w:tcW w:w="746" w:type="dxa"/>
            <w:textDirection w:val="btLr"/>
            <w:vAlign w:val="center"/>
          </w:tcPr>
          <w:p w:rsidR="001C1A9A" w:rsidRPr="001C1A9A" w:rsidRDefault="001C1A9A" w:rsidP="001C1A9A">
            <w:pPr>
              <w:ind w:left="113" w:right="113"/>
              <w:jc w:val="center"/>
              <w:rPr>
                <w:rFonts w:ascii="GHEA Grapalat" w:hAnsi="GHEA Grapalat"/>
                <w:sz w:val="16"/>
              </w:rPr>
            </w:pPr>
            <w:r w:rsidRPr="001C1A9A">
              <w:rPr>
                <w:rFonts w:ascii="GHEA Grapalat" w:hAnsi="GHEA Grapalat"/>
                <w:sz w:val="16"/>
              </w:rPr>
              <w:t>88.98%</w:t>
            </w:r>
          </w:p>
        </w:tc>
        <w:tc>
          <w:tcPr>
            <w:tcW w:w="605" w:type="dxa"/>
            <w:textDirection w:val="btLr"/>
            <w:vAlign w:val="center"/>
          </w:tcPr>
          <w:p w:rsidR="001C1A9A" w:rsidRPr="001C1A9A" w:rsidRDefault="001C1A9A" w:rsidP="001C1A9A">
            <w:pPr>
              <w:ind w:left="113" w:right="113"/>
              <w:jc w:val="center"/>
              <w:rPr>
                <w:rFonts w:ascii="GHEA Grapalat" w:hAnsi="GHEA Grapalat"/>
                <w:sz w:val="16"/>
              </w:rPr>
            </w:pPr>
            <w:r w:rsidRPr="001C1A9A">
              <w:rPr>
                <w:rFonts w:ascii="GHEA Grapalat" w:hAnsi="GHEA Grapalat"/>
                <w:sz w:val="16"/>
              </w:rPr>
              <w:t>97.31%</w:t>
            </w:r>
          </w:p>
        </w:tc>
        <w:tc>
          <w:tcPr>
            <w:tcW w:w="541" w:type="dxa"/>
            <w:textDirection w:val="btLr"/>
            <w:vAlign w:val="center"/>
          </w:tcPr>
          <w:p w:rsidR="001C1A9A" w:rsidRPr="001C1A9A" w:rsidRDefault="001C1A9A" w:rsidP="001C1A9A">
            <w:pPr>
              <w:ind w:left="113" w:right="113"/>
              <w:jc w:val="center"/>
              <w:rPr>
                <w:rFonts w:ascii="GHEA Grapalat" w:hAnsi="GHEA Grapalat"/>
                <w:sz w:val="16"/>
              </w:rPr>
            </w:pPr>
            <w:r w:rsidRPr="001C1A9A">
              <w:rPr>
                <w:rFonts w:ascii="GHEA Grapalat" w:hAnsi="GHEA Grapalat"/>
                <w:sz w:val="16"/>
              </w:rPr>
              <w:t>100%</w:t>
            </w:r>
          </w:p>
        </w:tc>
        <w:tc>
          <w:tcPr>
            <w:tcW w:w="459" w:type="dxa"/>
            <w:textDirection w:val="btLr"/>
            <w:vAlign w:val="center"/>
          </w:tcPr>
          <w:p w:rsidR="001C1A9A" w:rsidRPr="001C1A9A" w:rsidRDefault="001C1A9A" w:rsidP="001C1A9A">
            <w:pPr>
              <w:ind w:left="113" w:right="113"/>
              <w:jc w:val="center"/>
              <w:rPr>
                <w:rFonts w:ascii="GHEA Grapalat" w:hAnsi="GHEA Grapalat"/>
                <w:sz w:val="16"/>
              </w:rPr>
            </w:pPr>
            <w:r w:rsidRPr="001C1A9A">
              <w:rPr>
                <w:rFonts w:ascii="GHEA Grapalat" w:hAnsi="GHEA Grapalat"/>
                <w:sz w:val="16"/>
              </w:rPr>
              <w:t>100%</w:t>
            </w:r>
          </w:p>
        </w:tc>
      </w:tr>
      <w:tr w:rsidR="001C1A9A" w:rsidRPr="00F412AC" w:rsidTr="00EB1E56">
        <w:trPr>
          <w:cantSplit/>
          <w:trHeight w:val="1134"/>
          <w:jc w:val="center"/>
        </w:trPr>
        <w:tc>
          <w:tcPr>
            <w:tcW w:w="1559" w:type="dxa"/>
          </w:tcPr>
          <w:p w:rsidR="001C1A9A" w:rsidRPr="001C1A9A" w:rsidRDefault="001C1A9A" w:rsidP="001C1A9A">
            <w:pPr>
              <w:widowControl w:val="0"/>
              <w:spacing w:after="120"/>
              <w:jc w:val="center"/>
              <w:rPr>
                <w:rFonts w:ascii="GHEA Grapalat" w:hAnsi="GHEA Grapalat"/>
                <w:sz w:val="16"/>
                <w:lang w:val="en-US"/>
              </w:rPr>
            </w:pPr>
            <w:r>
              <w:rPr>
                <w:rFonts w:ascii="GHEA Grapalat" w:hAnsi="GHEA Grapalat"/>
                <w:sz w:val="16"/>
                <w:lang w:val="en-US"/>
              </w:rPr>
              <w:lastRenderedPageBreak/>
              <w:t>2</w:t>
            </w:r>
          </w:p>
        </w:tc>
        <w:tc>
          <w:tcPr>
            <w:tcW w:w="1134" w:type="dxa"/>
            <w:vAlign w:val="center"/>
          </w:tcPr>
          <w:p w:rsidR="001C1A9A" w:rsidRPr="0048221C" w:rsidRDefault="001C1A9A" w:rsidP="001C1A9A">
            <w:pPr>
              <w:widowControl w:val="0"/>
              <w:spacing w:after="120"/>
              <w:jc w:val="center"/>
              <w:rPr>
                <w:rFonts w:ascii="GHEA Grapalat" w:hAnsi="GHEA Grapalat"/>
                <w:sz w:val="16"/>
              </w:rPr>
            </w:pPr>
            <w:r w:rsidRPr="0048221C">
              <w:rPr>
                <w:rFonts w:ascii="GHEA Grapalat" w:hAnsi="GHEA Grapalat"/>
                <w:sz w:val="16"/>
              </w:rPr>
              <w:t>79710000</w:t>
            </w:r>
          </w:p>
        </w:tc>
        <w:tc>
          <w:tcPr>
            <w:tcW w:w="3927" w:type="dxa"/>
          </w:tcPr>
          <w:p w:rsidR="001C1A9A" w:rsidRPr="00C05121" w:rsidRDefault="001C1A9A" w:rsidP="001C1A9A">
            <w:pPr>
              <w:widowControl w:val="0"/>
              <w:spacing w:after="120"/>
              <w:ind w:left="-161" w:right="-148"/>
              <w:jc w:val="center"/>
              <w:rPr>
                <w:rFonts w:ascii="GHEA Grapalat" w:hAnsi="GHEA Grapalat"/>
                <w:sz w:val="16"/>
              </w:rPr>
            </w:pPr>
            <w:r w:rsidRPr="00C05121">
              <w:rPr>
                <w:rFonts w:ascii="GHEA Grapalat" w:hAnsi="GHEA Grapalat"/>
                <w:sz w:val="16"/>
              </w:rPr>
              <w:t>Предостовление охранных (безопасности и охранных) услуг/ в том числе прилегающих зданий и подвального помещения/ (далее – объект или территория) через системы охранного оповещения административного здания по ул. М. Хоренаци 162а, г. Еревана</w:t>
            </w:r>
          </w:p>
          <w:p w:rsidR="001C1A9A" w:rsidRPr="007E189E" w:rsidRDefault="001C1A9A" w:rsidP="001C1A9A">
            <w:pPr>
              <w:widowControl w:val="0"/>
              <w:spacing w:after="120"/>
              <w:ind w:right="-148"/>
              <w:rPr>
                <w:rFonts w:ascii="GHEA Grapalat" w:hAnsi="GHEA Grapalat"/>
                <w:sz w:val="16"/>
                <w:lang w:val="en-US"/>
              </w:rPr>
            </w:pPr>
          </w:p>
        </w:tc>
        <w:tc>
          <w:tcPr>
            <w:tcW w:w="623" w:type="dxa"/>
            <w:textDirection w:val="btLr"/>
            <w:vAlign w:val="center"/>
          </w:tcPr>
          <w:p w:rsidR="001C1A9A" w:rsidRPr="001C1A9A" w:rsidRDefault="001C1A9A" w:rsidP="001C1A9A">
            <w:pPr>
              <w:ind w:left="113" w:right="113"/>
              <w:jc w:val="center"/>
              <w:rPr>
                <w:rFonts w:ascii="GHEA Grapalat" w:hAnsi="GHEA Grapalat"/>
                <w:sz w:val="16"/>
              </w:rPr>
            </w:pPr>
            <w:r w:rsidRPr="001C1A9A">
              <w:rPr>
                <w:rFonts w:ascii="GHEA Grapalat" w:hAnsi="GHEA Grapalat"/>
                <w:sz w:val="16"/>
              </w:rPr>
              <w:t>5.65%</w:t>
            </w:r>
          </w:p>
        </w:tc>
        <w:tc>
          <w:tcPr>
            <w:tcW w:w="568" w:type="dxa"/>
            <w:textDirection w:val="btLr"/>
            <w:vAlign w:val="center"/>
          </w:tcPr>
          <w:p w:rsidR="001C1A9A" w:rsidRPr="001C1A9A" w:rsidRDefault="001C1A9A" w:rsidP="001C1A9A">
            <w:pPr>
              <w:ind w:left="113" w:right="113"/>
              <w:jc w:val="center"/>
              <w:rPr>
                <w:rFonts w:ascii="GHEA Grapalat" w:hAnsi="GHEA Grapalat"/>
                <w:sz w:val="16"/>
              </w:rPr>
            </w:pPr>
            <w:r w:rsidRPr="001C1A9A">
              <w:rPr>
                <w:rFonts w:ascii="GHEA Grapalat" w:hAnsi="GHEA Grapalat"/>
                <w:sz w:val="16"/>
              </w:rPr>
              <w:t>13.98%</w:t>
            </w:r>
          </w:p>
        </w:tc>
        <w:tc>
          <w:tcPr>
            <w:tcW w:w="426" w:type="dxa"/>
            <w:textDirection w:val="btLr"/>
            <w:vAlign w:val="center"/>
          </w:tcPr>
          <w:p w:rsidR="001C1A9A" w:rsidRPr="001C1A9A" w:rsidRDefault="001C1A9A" w:rsidP="001C1A9A">
            <w:pPr>
              <w:ind w:left="113" w:right="113"/>
              <w:jc w:val="center"/>
              <w:rPr>
                <w:rFonts w:ascii="GHEA Grapalat" w:hAnsi="GHEA Grapalat"/>
                <w:sz w:val="16"/>
              </w:rPr>
            </w:pPr>
            <w:r w:rsidRPr="001C1A9A">
              <w:rPr>
                <w:rFonts w:ascii="GHEA Grapalat" w:hAnsi="GHEA Grapalat"/>
                <w:sz w:val="16"/>
              </w:rPr>
              <w:t>22.31%</w:t>
            </w:r>
          </w:p>
        </w:tc>
        <w:tc>
          <w:tcPr>
            <w:tcW w:w="535" w:type="dxa"/>
            <w:textDirection w:val="btLr"/>
            <w:vAlign w:val="center"/>
          </w:tcPr>
          <w:p w:rsidR="001C1A9A" w:rsidRPr="001C1A9A" w:rsidRDefault="001C1A9A" w:rsidP="001C1A9A">
            <w:pPr>
              <w:ind w:left="113" w:right="113"/>
              <w:jc w:val="center"/>
              <w:rPr>
                <w:rFonts w:ascii="GHEA Grapalat" w:hAnsi="GHEA Grapalat"/>
                <w:sz w:val="16"/>
              </w:rPr>
            </w:pPr>
            <w:r w:rsidRPr="001C1A9A">
              <w:rPr>
                <w:rFonts w:ascii="GHEA Grapalat" w:hAnsi="GHEA Grapalat"/>
                <w:sz w:val="16"/>
              </w:rPr>
              <w:t>30.65%</w:t>
            </w:r>
          </w:p>
        </w:tc>
        <w:tc>
          <w:tcPr>
            <w:tcW w:w="568" w:type="dxa"/>
            <w:textDirection w:val="btLr"/>
            <w:vAlign w:val="center"/>
          </w:tcPr>
          <w:p w:rsidR="001C1A9A" w:rsidRPr="001C1A9A" w:rsidRDefault="001C1A9A" w:rsidP="001C1A9A">
            <w:pPr>
              <w:ind w:left="113" w:right="113"/>
              <w:jc w:val="center"/>
              <w:rPr>
                <w:rFonts w:ascii="GHEA Grapalat" w:hAnsi="GHEA Grapalat"/>
                <w:sz w:val="16"/>
              </w:rPr>
            </w:pPr>
            <w:r w:rsidRPr="001C1A9A">
              <w:rPr>
                <w:rFonts w:ascii="GHEA Grapalat" w:hAnsi="GHEA Grapalat"/>
                <w:sz w:val="16"/>
              </w:rPr>
              <w:t>38.98%</w:t>
            </w:r>
          </w:p>
        </w:tc>
        <w:tc>
          <w:tcPr>
            <w:tcW w:w="577" w:type="dxa"/>
            <w:textDirection w:val="btLr"/>
            <w:vAlign w:val="center"/>
          </w:tcPr>
          <w:p w:rsidR="001C1A9A" w:rsidRPr="001C1A9A" w:rsidRDefault="001C1A9A" w:rsidP="001C1A9A">
            <w:pPr>
              <w:ind w:left="113" w:right="113"/>
              <w:jc w:val="center"/>
              <w:rPr>
                <w:rFonts w:ascii="GHEA Grapalat" w:hAnsi="GHEA Grapalat"/>
                <w:sz w:val="16"/>
              </w:rPr>
            </w:pPr>
            <w:r w:rsidRPr="001C1A9A">
              <w:rPr>
                <w:rFonts w:ascii="GHEA Grapalat" w:hAnsi="GHEA Grapalat"/>
                <w:sz w:val="16"/>
              </w:rPr>
              <w:t>47.31%</w:t>
            </w:r>
          </w:p>
        </w:tc>
        <w:tc>
          <w:tcPr>
            <w:tcW w:w="648" w:type="dxa"/>
            <w:textDirection w:val="btLr"/>
            <w:vAlign w:val="center"/>
          </w:tcPr>
          <w:p w:rsidR="001C1A9A" w:rsidRPr="001C1A9A" w:rsidRDefault="001C1A9A" w:rsidP="001C1A9A">
            <w:pPr>
              <w:ind w:left="113" w:right="113"/>
              <w:jc w:val="center"/>
              <w:rPr>
                <w:rFonts w:ascii="GHEA Grapalat" w:hAnsi="GHEA Grapalat"/>
                <w:sz w:val="16"/>
              </w:rPr>
            </w:pPr>
            <w:r w:rsidRPr="001C1A9A">
              <w:rPr>
                <w:rFonts w:ascii="GHEA Grapalat" w:hAnsi="GHEA Grapalat"/>
                <w:sz w:val="16"/>
              </w:rPr>
              <w:t>55.65%</w:t>
            </w:r>
          </w:p>
        </w:tc>
        <w:tc>
          <w:tcPr>
            <w:tcW w:w="506" w:type="dxa"/>
            <w:textDirection w:val="btLr"/>
            <w:vAlign w:val="center"/>
          </w:tcPr>
          <w:p w:rsidR="001C1A9A" w:rsidRPr="001C1A9A" w:rsidRDefault="001C1A9A" w:rsidP="001C1A9A">
            <w:pPr>
              <w:ind w:left="113" w:right="113"/>
              <w:jc w:val="center"/>
              <w:rPr>
                <w:rFonts w:ascii="GHEA Grapalat" w:hAnsi="GHEA Grapalat"/>
                <w:sz w:val="16"/>
              </w:rPr>
            </w:pPr>
            <w:r w:rsidRPr="001C1A9A">
              <w:rPr>
                <w:rFonts w:ascii="GHEA Grapalat" w:hAnsi="GHEA Grapalat"/>
                <w:sz w:val="16"/>
              </w:rPr>
              <w:t>63.98%</w:t>
            </w:r>
          </w:p>
        </w:tc>
        <w:tc>
          <w:tcPr>
            <w:tcW w:w="567" w:type="dxa"/>
            <w:textDirection w:val="btLr"/>
            <w:vAlign w:val="center"/>
          </w:tcPr>
          <w:p w:rsidR="001C1A9A" w:rsidRPr="001C1A9A" w:rsidRDefault="001C1A9A" w:rsidP="001C1A9A">
            <w:pPr>
              <w:ind w:left="113" w:right="113"/>
              <w:jc w:val="center"/>
              <w:rPr>
                <w:rFonts w:ascii="GHEA Grapalat" w:hAnsi="GHEA Grapalat"/>
                <w:sz w:val="16"/>
              </w:rPr>
            </w:pPr>
            <w:r w:rsidRPr="001C1A9A">
              <w:rPr>
                <w:rFonts w:ascii="GHEA Grapalat" w:hAnsi="GHEA Grapalat"/>
                <w:sz w:val="16"/>
              </w:rPr>
              <w:t>72.31%</w:t>
            </w:r>
          </w:p>
        </w:tc>
        <w:tc>
          <w:tcPr>
            <w:tcW w:w="666" w:type="dxa"/>
            <w:textDirection w:val="btLr"/>
            <w:vAlign w:val="center"/>
          </w:tcPr>
          <w:p w:rsidR="001C1A9A" w:rsidRPr="001C1A9A" w:rsidRDefault="001C1A9A" w:rsidP="001C1A9A">
            <w:pPr>
              <w:ind w:left="113" w:right="113"/>
              <w:jc w:val="center"/>
              <w:rPr>
                <w:rFonts w:ascii="GHEA Grapalat" w:hAnsi="GHEA Grapalat"/>
                <w:sz w:val="16"/>
              </w:rPr>
            </w:pPr>
            <w:r w:rsidRPr="001C1A9A">
              <w:rPr>
                <w:rFonts w:ascii="GHEA Grapalat" w:hAnsi="GHEA Grapalat"/>
                <w:sz w:val="16"/>
              </w:rPr>
              <w:t>80.65%</w:t>
            </w:r>
          </w:p>
        </w:tc>
        <w:tc>
          <w:tcPr>
            <w:tcW w:w="708" w:type="dxa"/>
            <w:textDirection w:val="btLr"/>
            <w:vAlign w:val="center"/>
          </w:tcPr>
          <w:p w:rsidR="001C1A9A" w:rsidRPr="001C1A9A" w:rsidRDefault="001C1A9A" w:rsidP="001C1A9A">
            <w:pPr>
              <w:ind w:left="113" w:right="113"/>
              <w:jc w:val="center"/>
              <w:rPr>
                <w:rFonts w:ascii="GHEA Grapalat" w:hAnsi="GHEA Grapalat"/>
                <w:sz w:val="16"/>
              </w:rPr>
            </w:pPr>
            <w:r w:rsidRPr="001C1A9A">
              <w:rPr>
                <w:rFonts w:ascii="GHEA Grapalat" w:hAnsi="GHEA Grapalat"/>
                <w:sz w:val="16"/>
              </w:rPr>
              <w:t>80.65%</w:t>
            </w:r>
          </w:p>
        </w:tc>
        <w:tc>
          <w:tcPr>
            <w:tcW w:w="746" w:type="dxa"/>
            <w:textDirection w:val="btLr"/>
            <w:vAlign w:val="center"/>
          </w:tcPr>
          <w:p w:rsidR="001C1A9A" w:rsidRPr="001C1A9A" w:rsidRDefault="001C1A9A" w:rsidP="001C1A9A">
            <w:pPr>
              <w:ind w:left="113" w:right="113"/>
              <w:jc w:val="center"/>
              <w:rPr>
                <w:rFonts w:ascii="GHEA Grapalat" w:hAnsi="GHEA Grapalat"/>
                <w:sz w:val="16"/>
              </w:rPr>
            </w:pPr>
            <w:r w:rsidRPr="001C1A9A">
              <w:rPr>
                <w:rFonts w:ascii="GHEA Grapalat" w:hAnsi="GHEA Grapalat"/>
                <w:sz w:val="16"/>
              </w:rPr>
              <w:t>88.98%</w:t>
            </w:r>
          </w:p>
        </w:tc>
        <w:tc>
          <w:tcPr>
            <w:tcW w:w="605" w:type="dxa"/>
            <w:textDirection w:val="btLr"/>
            <w:vAlign w:val="center"/>
          </w:tcPr>
          <w:p w:rsidR="001C1A9A" w:rsidRPr="001C1A9A" w:rsidRDefault="001C1A9A" w:rsidP="001C1A9A">
            <w:pPr>
              <w:ind w:left="113" w:right="113"/>
              <w:jc w:val="center"/>
              <w:rPr>
                <w:rFonts w:ascii="GHEA Grapalat" w:hAnsi="GHEA Grapalat"/>
                <w:sz w:val="16"/>
              </w:rPr>
            </w:pPr>
            <w:r w:rsidRPr="001C1A9A">
              <w:rPr>
                <w:rFonts w:ascii="GHEA Grapalat" w:hAnsi="GHEA Grapalat"/>
                <w:sz w:val="16"/>
              </w:rPr>
              <w:t>97.31%</w:t>
            </w:r>
          </w:p>
        </w:tc>
        <w:tc>
          <w:tcPr>
            <w:tcW w:w="541" w:type="dxa"/>
            <w:textDirection w:val="btLr"/>
            <w:vAlign w:val="center"/>
          </w:tcPr>
          <w:p w:rsidR="001C1A9A" w:rsidRPr="001C1A9A" w:rsidRDefault="001C1A9A" w:rsidP="001C1A9A">
            <w:pPr>
              <w:ind w:left="113" w:right="113"/>
              <w:jc w:val="center"/>
              <w:rPr>
                <w:rFonts w:ascii="GHEA Grapalat" w:hAnsi="GHEA Grapalat"/>
                <w:sz w:val="16"/>
              </w:rPr>
            </w:pPr>
            <w:r w:rsidRPr="001C1A9A">
              <w:rPr>
                <w:rFonts w:ascii="GHEA Grapalat" w:hAnsi="GHEA Grapalat"/>
                <w:sz w:val="16"/>
              </w:rPr>
              <w:t>100%</w:t>
            </w:r>
          </w:p>
        </w:tc>
        <w:tc>
          <w:tcPr>
            <w:tcW w:w="459" w:type="dxa"/>
            <w:textDirection w:val="btLr"/>
            <w:vAlign w:val="center"/>
          </w:tcPr>
          <w:p w:rsidR="001C1A9A" w:rsidRPr="001C1A9A" w:rsidRDefault="001C1A9A" w:rsidP="001C1A9A">
            <w:pPr>
              <w:ind w:left="113" w:right="113"/>
              <w:jc w:val="center"/>
              <w:rPr>
                <w:rFonts w:ascii="GHEA Grapalat" w:hAnsi="GHEA Grapalat"/>
                <w:sz w:val="16"/>
              </w:rPr>
            </w:pPr>
            <w:r w:rsidRPr="001C1A9A">
              <w:rPr>
                <w:rFonts w:ascii="GHEA Grapalat" w:hAnsi="GHEA Grapalat"/>
                <w:sz w:val="16"/>
              </w:rPr>
              <w:t>100%</w:t>
            </w:r>
          </w:p>
        </w:tc>
      </w:tr>
    </w:tbl>
    <w:p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1C1A9A">
          <w:footnotePr>
            <w:pos w:val="beneathText"/>
          </w:footnotePr>
          <w:pgSz w:w="16840" w:h="11907" w:orient="landscape" w:code="9"/>
          <w:pgMar w:top="1418" w:right="1134" w:bottom="567" w:left="1559" w:header="561" w:footer="561" w:gutter="0"/>
          <w:cols w:space="720"/>
          <w:titlePg/>
          <w:docGrid w:linePitch="326"/>
        </w:sectPr>
      </w:pP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00957A00">
        <w:rPr>
          <w:rFonts w:ascii="GHEA Grapalat" w:hAnsi="GHEA Grapalat"/>
          <w:i/>
        </w:rPr>
        <w:t>IKVCIK- GHTSDZB- 22/0</w:t>
      </w:r>
      <w:r w:rsidR="00957A00" w:rsidRPr="00957A00">
        <w:rPr>
          <w:rFonts w:ascii="GHEA Grapalat" w:hAnsi="GHEA Grapalat"/>
          <w:i/>
        </w:rPr>
        <w:t>6</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3B2F27">
      <w:pPr>
        <w:pStyle w:val="BodyTextIndent"/>
        <w:widowControl w:val="0"/>
        <w:spacing w:after="160"/>
        <w:ind w:firstLine="0"/>
        <w:jc w:val="center"/>
        <w:rPr>
          <w:rFonts w:ascii="GHEA Grapalat" w:hAnsi="GHEA Grapalat"/>
          <w:b/>
          <w:bCs/>
          <w:iCs/>
          <w:sz w:val="24"/>
          <w:szCs w:val="24"/>
        </w:rPr>
      </w:pPr>
    </w:p>
    <w:p w:rsidR="003B2F27" w:rsidRPr="00AD29CE"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w:t>
            </w:r>
            <w:r w:rsidRPr="00CA2754">
              <w:rPr>
                <w:rFonts w:ascii="GHEA Grapalat" w:hAnsi="GHEA Grapalat"/>
                <w:sz w:val="20"/>
              </w:rPr>
              <w:lastRenderedPageBreak/>
              <w:t>ание</w:t>
            </w:r>
          </w:p>
        </w:tc>
        <w:tc>
          <w:tcPr>
            <w:tcW w:w="1440"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lastRenderedPageBreak/>
              <w:t xml:space="preserve">краткое </w:t>
            </w:r>
            <w:r w:rsidRPr="00CA2754">
              <w:rPr>
                <w:rFonts w:ascii="GHEA Grapalat" w:hAnsi="GHEA Grapalat"/>
                <w:sz w:val="20"/>
              </w:rPr>
              <w:lastRenderedPageBreak/>
              <w:t>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lastRenderedPageBreak/>
              <w:t>количественный показатель</w:t>
            </w:r>
          </w:p>
        </w:tc>
        <w:tc>
          <w:tcPr>
            <w:tcW w:w="297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 xml:space="preserve">сумма, </w:t>
            </w:r>
            <w:r w:rsidRPr="00CA2754">
              <w:rPr>
                <w:rFonts w:ascii="GHEA Grapalat" w:hAnsi="GHEA Grapalat"/>
                <w:sz w:val="20"/>
              </w:rPr>
              <w:lastRenderedPageBreak/>
              <w:t>подлежащая уплате (тыс. драмов)</w:t>
            </w:r>
          </w:p>
        </w:tc>
        <w:tc>
          <w:tcPr>
            <w:tcW w:w="675"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lastRenderedPageBreak/>
              <w:t xml:space="preserve">срок </w:t>
            </w:r>
            <w:r w:rsidRPr="00CA2754">
              <w:rPr>
                <w:rFonts w:ascii="GHEA Grapalat" w:hAnsi="GHEA Grapalat"/>
                <w:sz w:val="20"/>
              </w:rPr>
              <w:lastRenderedPageBreak/>
              <w:t>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bl>
    <w:p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00957A00">
        <w:rPr>
          <w:rFonts w:ascii="GHEA Grapalat" w:hAnsi="GHEA Grapalat"/>
          <w:i/>
        </w:rPr>
        <w:t>IKVCIK- GHTSDZB- 22/0</w:t>
      </w:r>
      <w:r w:rsidR="00957A00" w:rsidRPr="00957A00">
        <w:rPr>
          <w:rFonts w:ascii="GHEA Grapalat" w:hAnsi="GHEA Grapalat"/>
          <w:i/>
        </w:rPr>
        <w:t>6</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9718F2" w:rsidRDefault="003B2F27" w:rsidP="009718F2">
      <w:pPr>
        <w:jc w:val="center"/>
        <w:rPr>
          <w:rFonts w:ascii="GHEA Grapalat" w:hAnsi="GHEA Grapalat" w:cs="Sylfaen"/>
          <w:lang w:val="en-US"/>
        </w:rPr>
      </w:pPr>
      <w:r w:rsidRPr="00AD29CE">
        <w:rPr>
          <w:rFonts w:ascii="GHEA Grapalat" w:hAnsi="GHEA Grapalat"/>
        </w:rPr>
        <w:t>СТОРОНЫ</w:t>
      </w:r>
    </w:p>
    <w:tbl>
      <w:tblPr>
        <w:tblW w:w="0" w:type="auto"/>
        <w:tblLook w:val="00A0"/>
      </w:tblPr>
      <w:tblGrid>
        <w:gridCol w:w="4431"/>
        <w:gridCol w:w="4855"/>
      </w:tblGrid>
      <w:tr w:rsidR="003B2F27" w:rsidRPr="00AD29CE" w:rsidTr="005B7138">
        <w:tc>
          <w:tcPr>
            <w:tcW w:w="4785"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tbl>
      <w:tblPr>
        <w:tblW w:w="10216" w:type="dxa"/>
        <w:jc w:val="center"/>
        <w:tblCellSpacing w:w="7" w:type="dxa"/>
        <w:tblCellMar>
          <w:left w:w="0" w:type="dxa"/>
          <w:right w:w="0" w:type="dxa"/>
        </w:tblCellMar>
        <w:tblLook w:val="04A0"/>
      </w:tblPr>
      <w:tblGrid>
        <w:gridCol w:w="5108"/>
        <w:gridCol w:w="5108"/>
      </w:tblGrid>
      <w:tr w:rsidR="003B2F27" w:rsidRPr="00AD29CE" w:rsidTr="009718F2">
        <w:trPr>
          <w:trHeight w:val="474"/>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9718F2">
        <w:trPr>
          <w:trHeight w:val="474"/>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9718F2">
        <w:trPr>
          <w:trHeight w:val="321"/>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9718F2" w:rsidRDefault="003B2F27" w:rsidP="009718F2">
      <w:pPr>
        <w:pStyle w:val="norm"/>
        <w:widowControl w:val="0"/>
        <w:spacing w:after="160" w:line="360" w:lineRule="auto"/>
        <w:ind w:firstLine="0"/>
        <w:rPr>
          <w:rFonts w:ascii="GHEA Grapalat" w:hAnsi="GHEA Grapalat"/>
          <w:b/>
          <w:sz w:val="24"/>
          <w:szCs w:val="24"/>
          <w:lang w:val="en-US"/>
        </w:rPr>
      </w:pPr>
    </w:p>
    <w:sectPr w:rsidR="003B2F27" w:rsidRPr="009718F2"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56E2" w:rsidRDefault="00BD56E2">
      <w:r>
        <w:separator/>
      </w:r>
    </w:p>
  </w:endnote>
  <w:endnote w:type="continuationSeparator" w:id="0">
    <w:p w:rsidR="00BD56E2" w:rsidRDefault="00BD56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84616972"/>
      <w:docPartObj>
        <w:docPartGallery w:val="Page Numbers (Bottom of Page)"/>
        <w:docPartUnique/>
      </w:docPartObj>
    </w:sdtPr>
    <w:sdtEndPr>
      <w:rPr>
        <w:rFonts w:ascii="GHEA Grapalat" w:hAnsi="GHEA Grapalat"/>
        <w:sz w:val="24"/>
        <w:szCs w:val="24"/>
      </w:rPr>
    </w:sdtEndPr>
    <w:sdtContent>
      <w:p w:rsidR="009D1309" w:rsidRPr="00305BEC" w:rsidRDefault="009E35CE">
        <w:pPr>
          <w:pStyle w:val="Footer"/>
          <w:jc w:val="center"/>
          <w:rPr>
            <w:rFonts w:ascii="GHEA Grapalat" w:hAnsi="GHEA Grapalat"/>
            <w:sz w:val="24"/>
            <w:szCs w:val="24"/>
          </w:rPr>
        </w:pPr>
        <w:r w:rsidRPr="00305BEC">
          <w:rPr>
            <w:rFonts w:ascii="GHEA Grapalat" w:hAnsi="GHEA Grapalat"/>
            <w:sz w:val="24"/>
            <w:szCs w:val="24"/>
          </w:rPr>
          <w:fldChar w:fldCharType="begin"/>
        </w:r>
        <w:r w:rsidR="009D1309"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E36210">
          <w:rPr>
            <w:rFonts w:ascii="GHEA Grapalat" w:hAnsi="GHEA Grapalat"/>
            <w:noProof/>
            <w:sz w:val="24"/>
            <w:szCs w:val="24"/>
          </w:rPr>
          <w:t>4</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56E2" w:rsidRDefault="00BD56E2">
      <w:r>
        <w:separator/>
      </w:r>
    </w:p>
  </w:footnote>
  <w:footnote w:type="continuationSeparator" w:id="0">
    <w:p w:rsidR="00BD56E2" w:rsidRDefault="00BD56E2">
      <w:r>
        <w:continuationSeparator/>
      </w:r>
    </w:p>
  </w:footnote>
  <w:footnote w:id="1">
    <w:p w:rsidR="009D1309" w:rsidRPr="00617E69" w:rsidRDefault="009D1309"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rsidR="009D1309" w:rsidRPr="00CD6B60" w:rsidRDefault="009D1309"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9D1309" w:rsidRPr="001115E9" w:rsidRDefault="009D1309"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9D1309" w:rsidRPr="00CD6B60" w:rsidRDefault="009D1309"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2">
    <w:p w:rsidR="009D1309" w:rsidRPr="00A31673" w:rsidRDefault="009D1309">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3">
    <w:p w:rsidR="009D1309" w:rsidRPr="005D119D" w:rsidRDefault="009D1309" w:rsidP="007D74FE">
      <w:pPr>
        <w:pStyle w:val="FootnoteText"/>
        <w:jc w:val="both"/>
        <w:rPr>
          <w:rFonts w:ascii="GHEA Grapalat" w:hAnsi="GHEA Grapalat"/>
          <w:i/>
        </w:rPr>
      </w:pPr>
      <w:r w:rsidRPr="005D119D">
        <w:rPr>
          <w:rFonts w:ascii="GHEA Grapalat" w:hAnsi="GHEA Grapalat"/>
          <w:i/>
        </w:rPr>
        <w:t>17</w:t>
      </w:r>
      <w:r>
        <w:rPr>
          <w:rFonts w:ascii="GHEA Grapalat" w:hAnsi="GHEA Grapalat"/>
          <w:i/>
        </w:rPr>
        <w:t>.</w:t>
      </w:r>
      <w:r w:rsidRPr="005D119D">
        <w:rPr>
          <w:rFonts w:ascii="GHEA Grapalat" w:hAnsi="GHEA Grapalat"/>
          <w:i/>
        </w:rPr>
        <w:t xml:space="preserve"> </w:t>
      </w:r>
      <w:r w:rsidRPr="005D119D">
        <w:rPr>
          <w:rFonts w:ascii="GHEA Grapalat" w:hAnsi="GHEA Grapalat"/>
          <w:i/>
        </w:rPr>
        <w:t xml:space="preserve">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w:t>
      </w:r>
      <w:r w:rsidRPr="005D119D">
        <w:rPr>
          <w:rFonts w:ascii="GHEA Grapalat" w:hAnsi="GHEA Grapalat"/>
          <w:i/>
        </w:rPr>
        <w:t>международными организациями (Fitch, Moodys, Standard &amp; Poor's) как минимум в размере суверенного рейтинга Республики Армения". При этом отмечается и размер рейтинга</w:t>
      </w:r>
    </w:p>
    <w:p w:rsidR="009D1309" w:rsidRDefault="009D1309" w:rsidP="006B3E56">
      <w:pPr>
        <w:jc w:val="both"/>
      </w:pPr>
    </w:p>
    <w:p w:rsidR="009D1309" w:rsidRPr="00503980" w:rsidRDefault="009D1309"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9D1309" w:rsidRPr="00503980" w:rsidRDefault="009D1309" w:rsidP="007906A2">
      <w:pPr>
        <w:jc w:val="both"/>
        <w:rPr>
          <w:rFonts w:ascii="GHEA Grapalat" w:hAnsi="GHEA Grapalat"/>
          <w:i/>
          <w:sz w:val="20"/>
          <w:szCs w:val="20"/>
        </w:rPr>
      </w:pPr>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9D1309" w:rsidRPr="00503980" w:rsidRDefault="009D1309"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9D1309" w:rsidRDefault="009D1309" w:rsidP="006B3E56">
      <w:pPr>
        <w:pStyle w:val="FootnoteText"/>
        <w:rPr>
          <w:rFonts w:asciiTheme="minorHAnsi" w:hAnsiTheme="minorHAnsi"/>
          <w:lang w:val="af-ZA"/>
        </w:rPr>
      </w:pPr>
    </w:p>
  </w:footnote>
  <w:footnote w:id="4">
    <w:p w:rsidR="009D1309" w:rsidRPr="00D3436F" w:rsidRDefault="009D1309"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9D1309" w:rsidRPr="00D3436F" w:rsidRDefault="009D1309">
      <w:pPr>
        <w:pStyle w:val="FootnoteText"/>
        <w:rPr>
          <w:lang w:val="es-ES"/>
        </w:rPr>
      </w:pPr>
    </w:p>
  </w:footnote>
  <w:footnote w:id="5">
    <w:p w:rsidR="009D1309" w:rsidRPr="008842CE" w:rsidRDefault="009D1309" w:rsidP="003D2FE2">
      <w:pPr>
        <w:pStyle w:val="FootnoteText"/>
        <w:jc w:val="both"/>
      </w:pPr>
    </w:p>
  </w:footnote>
  <w:footnote w:id="6">
    <w:p w:rsidR="009D1309" w:rsidRPr="008842CE" w:rsidRDefault="009D1309" w:rsidP="000A214C">
      <w:pPr>
        <w:pStyle w:val="FootnoteText"/>
        <w:jc w:val="both"/>
      </w:pPr>
    </w:p>
  </w:footnote>
  <w:footnote w:id="7">
    <w:p w:rsidR="009D1309" w:rsidRPr="002A7C6E" w:rsidRDefault="009D1309" w:rsidP="005A1ECB">
      <w:pPr>
        <w:pStyle w:val="FootnoteText"/>
        <w:jc w:val="both"/>
        <w:rPr>
          <w:rFonts w:ascii="GHEA Grapalat" w:hAnsi="GHEA Grapalat"/>
        </w:rPr>
      </w:pPr>
      <w:r>
        <w:rPr>
          <w:rStyle w:val="FootnoteReference"/>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rsidR="009D1309" w:rsidRPr="00EA7C34" w:rsidRDefault="009D1309" w:rsidP="005A1ECB">
      <w:pPr>
        <w:pStyle w:val="FootnoteText"/>
        <w:jc w:val="both"/>
        <w:rPr>
          <w:rFonts w:ascii="Sylfaen" w:hAnsi="Sylfaen"/>
        </w:rPr>
      </w:pPr>
    </w:p>
  </w:footnote>
  <w:footnote w:id="8">
    <w:p w:rsidR="009D1309" w:rsidRPr="006F5F33" w:rsidRDefault="009D1309"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9">
    <w:p w:rsidR="009D1309" w:rsidRPr="006F5F33" w:rsidRDefault="009D1309"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10">
    <w:p w:rsidR="009D1309" w:rsidRPr="008F6EF8" w:rsidRDefault="009D1309" w:rsidP="003B2F27">
      <w:pPr>
        <w:pStyle w:val="FootnoteText"/>
        <w:rPr>
          <w:rFonts w:asciiTheme="minorHAnsi" w:hAnsiTheme="minorHAnsi"/>
        </w:rPr>
      </w:pPr>
      <w:r>
        <w:rPr>
          <w:rStyle w:val="FootnoteReference"/>
        </w:rPr>
        <w:t>19</w:t>
      </w:r>
      <w:r>
        <w:t xml:space="preserve"> </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rsidR="009D1309" w:rsidRPr="00576D9C" w:rsidRDefault="009D1309" w:rsidP="003B2F27">
      <w:pPr>
        <w:pStyle w:val="FootnoteText"/>
        <w:rPr>
          <w:rFonts w:asciiTheme="minorHAnsi" w:hAnsiTheme="minorHAnsi"/>
        </w:rPr>
      </w:pPr>
    </w:p>
  </w:footnote>
  <w:footnote w:id="11">
    <w:p w:rsidR="009D1309" w:rsidRPr="00892F7F" w:rsidRDefault="009D1309" w:rsidP="003B2F27">
      <w:pPr>
        <w:pStyle w:val="FootnoteText"/>
        <w:jc w:val="both"/>
        <w:rPr>
          <w:rFonts w:ascii="GHEA Grapalat" w:hAnsi="GHEA Grapalat"/>
          <w:i/>
        </w:rPr>
      </w:pPr>
      <w:r>
        <w:rPr>
          <w:rStyle w:val="FootnoteReference"/>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9D1309" w:rsidRPr="00552088" w:rsidRDefault="009D1309" w:rsidP="003B2F27">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9D1309" w:rsidRPr="006F5F33" w:rsidRDefault="009D1309" w:rsidP="003B2F27">
      <w:pPr>
        <w:pStyle w:val="FootnoteText"/>
        <w:jc w:val="both"/>
        <w:rPr>
          <w:rFonts w:ascii="GHEA Grapalat" w:hAnsi="GHEA Grapalat"/>
          <w:lang w:val="hy-AM"/>
        </w:rPr>
      </w:pPr>
      <w:r w:rsidRPr="006F5F33">
        <w:rPr>
          <w:rFonts w:ascii="GHEA Grapalat" w:hAnsi="GHEA Grapalat"/>
          <w:i/>
        </w:rPr>
        <w:t>.</w:t>
      </w:r>
    </w:p>
    <w:p w:rsidR="009D1309" w:rsidRPr="00576D9C" w:rsidRDefault="009D1309" w:rsidP="003B2F27">
      <w:pPr>
        <w:pStyle w:val="FootnoteText"/>
        <w:jc w:val="both"/>
        <w:rPr>
          <w:rFonts w:ascii="GHEA Grapalat" w:hAnsi="GHEA Grapalat"/>
          <w:lang w:val="hy-AM"/>
        </w:rPr>
      </w:pPr>
    </w:p>
  </w:footnote>
  <w:footnote w:id="12">
    <w:p w:rsidR="009D1309" w:rsidRPr="006F5F33" w:rsidRDefault="009D1309" w:rsidP="003B2F27">
      <w:pPr>
        <w:pStyle w:val="FootnoteText"/>
        <w:jc w:val="both"/>
        <w:rPr>
          <w:rFonts w:ascii="GHEA Grapalat" w:hAnsi="GHEA Grapalat"/>
        </w:rPr>
      </w:pPr>
      <w:r>
        <w:rPr>
          <w:rStyle w:val="FootnoteReference"/>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3">
    <w:p w:rsidR="009D1309" w:rsidRPr="006F5F33" w:rsidRDefault="009D1309"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4">
    <w:p w:rsidR="009D1309" w:rsidRPr="006F5F33" w:rsidRDefault="009D1309"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5">
    <w:p w:rsidR="009D1309" w:rsidRPr="00E40AC8" w:rsidRDefault="009D1309" w:rsidP="003B2F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6">
    <w:p w:rsidR="009D1309" w:rsidRPr="003A093E" w:rsidRDefault="009D1309" w:rsidP="001C1A9A">
      <w:pPr>
        <w:pStyle w:val="FootnoteText"/>
        <w:jc w:val="both"/>
      </w:pPr>
    </w:p>
    <w:p w:rsidR="009D1309" w:rsidRPr="001633E7" w:rsidRDefault="009D1309" w:rsidP="001C1A9A">
      <w:pPr>
        <w:pStyle w:val="FootnoteText"/>
        <w:jc w:val="both"/>
        <w:rPr>
          <w:b/>
        </w:rPr>
      </w:pPr>
    </w:p>
  </w:footnote>
  <w:footnote w:id="17">
    <w:p w:rsidR="009D1309" w:rsidRPr="00CA2754" w:rsidRDefault="009D1309"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 xml:space="preserve">Подлежащие уплате суммы представляются в порядке возрастания. </w:t>
      </w:r>
    </w:p>
    <w:p w:rsidR="009D1309" w:rsidRPr="00CA2754" w:rsidRDefault="009D1309" w:rsidP="003B2F27">
      <w:pPr>
        <w:pStyle w:val="FootnoteText"/>
        <w:jc w:val="both"/>
        <w:rPr>
          <w:sz w:val="2"/>
          <w:szCs w:val="2"/>
        </w:rPr>
      </w:pPr>
    </w:p>
  </w:footnote>
  <w:footnote w:id="18">
    <w:p w:rsidR="009D1309" w:rsidRPr="00CA2754" w:rsidRDefault="009D1309"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2E7E4E25"/>
    <w:multiLevelType w:val="hybridMultilevel"/>
    <w:tmpl w:val="2E88A76A"/>
    <w:lvl w:ilvl="0" w:tplc="0419000B">
      <w:start w:val="1"/>
      <w:numFmt w:val="bullet"/>
      <w:lvlText w:val=""/>
      <w:lvlJc w:val="left"/>
      <w:pPr>
        <w:ind w:left="785"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EE20E1"/>
    <w:multiLevelType w:val="hybridMultilevel"/>
    <w:tmpl w:val="29CAB476"/>
    <w:lvl w:ilvl="0" w:tplc="0419000B">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4776F64"/>
    <w:multiLevelType w:val="hybridMultilevel"/>
    <w:tmpl w:val="3C9A2E68"/>
    <w:lvl w:ilvl="0" w:tplc="041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9"/>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3"/>
  </w:num>
  <w:num w:numId="17">
    <w:abstractNumId w:val="5"/>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6"/>
  </w:num>
  <w:num w:numId="24">
    <w:abstractNumId w:val="18"/>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3"/>
  </w:num>
  <w:num w:numId="32">
    <w:abstractNumId w:val="15"/>
  </w:num>
  <w:num w:numId="33">
    <w:abstractNumId w:val="1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activeWritingStyle w:appName="MSWord" w:lang="es-ES" w:vendorID="64" w:dllVersion="131078" w:nlCheck="1" w:checkStyle="0"/>
  <w:activeWritingStyle w:appName="MSWord" w:lang="en-US" w:vendorID="64" w:dllVersion="131078" w:nlCheck="1" w:checkStyle="1"/>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FB1"/>
    <w:rsid w:val="00061153"/>
    <w:rsid w:val="000612B9"/>
    <w:rsid w:val="000621F7"/>
    <w:rsid w:val="0006220B"/>
    <w:rsid w:val="0006311D"/>
    <w:rsid w:val="00063AEF"/>
    <w:rsid w:val="00065234"/>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2E4C"/>
    <w:rsid w:val="00083558"/>
    <w:rsid w:val="000845F6"/>
    <w:rsid w:val="00084B51"/>
    <w:rsid w:val="00085931"/>
    <w:rsid w:val="00086E9A"/>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029"/>
    <w:rsid w:val="0009758F"/>
    <w:rsid w:val="00097DE8"/>
    <w:rsid w:val="00097FDB"/>
    <w:rsid w:val="000A0A00"/>
    <w:rsid w:val="000A0E52"/>
    <w:rsid w:val="000A15F9"/>
    <w:rsid w:val="000A214C"/>
    <w:rsid w:val="000A323C"/>
    <w:rsid w:val="000A37CE"/>
    <w:rsid w:val="000A3D05"/>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399B"/>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5E9"/>
    <w:rsid w:val="00111EF8"/>
    <w:rsid w:val="00111FFB"/>
    <w:rsid w:val="0011249D"/>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6C12"/>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0B4B"/>
    <w:rsid w:val="001711D8"/>
    <w:rsid w:val="00171E80"/>
    <w:rsid w:val="001723D6"/>
    <w:rsid w:val="001724D7"/>
    <w:rsid w:val="001725C0"/>
    <w:rsid w:val="00172BC4"/>
    <w:rsid w:val="001732FB"/>
    <w:rsid w:val="00173431"/>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221C"/>
    <w:rsid w:val="001B32D9"/>
    <w:rsid w:val="001B37D2"/>
    <w:rsid w:val="001B3810"/>
    <w:rsid w:val="001B41EC"/>
    <w:rsid w:val="001B45A9"/>
    <w:rsid w:val="001B478E"/>
    <w:rsid w:val="001B6FCF"/>
    <w:rsid w:val="001C07C6"/>
    <w:rsid w:val="001C0849"/>
    <w:rsid w:val="001C1570"/>
    <w:rsid w:val="001C1A9A"/>
    <w:rsid w:val="001C3D83"/>
    <w:rsid w:val="001C3F6C"/>
    <w:rsid w:val="001C481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531"/>
    <w:rsid w:val="001D7228"/>
    <w:rsid w:val="001D74FA"/>
    <w:rsid w:val="001D78C5"/>
    <w:rsid w:val="001E01B7"/>
    <w:rsid w:val="001E0216"/>
    <w:rsid w:val="001E06D6"/>
    <w:rsid w:val="001E0BC2"/>
    <w:rsid w:val="001E2794"/>
    <w:rsid w:val="001E2814"/>
    <w:rsid w:val="001E3BBA"/>
    <w:rsid w:val="001E3D3F"/>
    <w:rsid w:val="001E44A8"/>
    <w:rsid w:val="001E47D5"/>
    <w:rsid w:val="001E4A24"/>
    <w:rsid w:val="001E5412"/>
    <w:rsid w:val="001E55B2"/>
    <w:rsid w:val="001E5866"/>
    <w:rsid w:val="001E7733"/>
    <w:rsid w:val="001F0335"/>
    <w:rsid w:val="001F0371"/>
    <w:rsid w:val="001F0B18"/>
    <w:rsid w:val="001F0F81"/>
    <w:rsid w:val="001F1CCB"/>
    <w:rsid w:val="001F1DF0"/>
    <w:rsid w:val="001F1DF7"/>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5689"/>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B0D6E"/>
    <w:rsid w:val="003B14AF"/>
    <w:rsid w:val="003B1FC0"/>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3DE"/>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087D"/>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1BA9"/>
    <w:rsid w:val="00402941"/>
    <w:rsid w:val="00402BC3"/>
    <w:rsid w:val="00403109"/>
    <w:rsid w:val="0040346A"/>
    <w:rsid w:val="00405194"/>
    <w:rsid w:val="004055C1"/>
    <w:rsid w:val="00405996"/>
    <w:rsid w:val="004068F5"/>
    <w:rsid w:val="00406EE6"/>
    <w:rsid w:val="004072C8"/>
    <w:rsid w:val="0040761D"/>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F14"/>
    <w:rsid w:val="004C0D54"/>
    <w:rsid w:val="004C17D2"/>
    <w:rsid w:val="004C1D9B"/>
    <w:rsid w:val="004C217A"/>
    <w:rsid w:val="004C3803"/>
    <w:rsid w:val="004C43A3"/>
    <w:rsid w:val="004C5BA7"/>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8CB"/>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6FC"/>
    <w:rsid w:val="00564E3F"/>
    <w:rsid w:val="00565078"/>
    <w:rsid w:val="0056625A"/>
    <w:rsid w:val="00567040"/>
    <w:rsid w:val="00567893"/>
    <w:rsid w:val="005716B8"/>
    <w:rsid w:val="00571702"/>
    <w:rsid w:val="00571F29"/>
    <w:rsid w:val="0057264D"/>
    <w:rsid w:val="005729B9"/>
    <w:rsid w:val="005739AB"/>
    <w:rsid w:val="005744FC"/>
    <w:rsid w:val="0057550D"/>
    <w:rsid w:val="00575832"/>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87756"/>
    <w:rsid w:val="005900F2"/>
    <w:rsid w:val="0059014F"/>
    <w:rsid w:val="0059159E"/>
    <w:rsid w:val="0059188B"/>
    <w:rsid w:val="005918A4"/>
    <w:rsid w:val="00592A50"/>
    <w:rsid w:val="00592F35"/>
    <w:rsid w:val="005939DE"/>
    <w:rsid w:val="00593B80"/>
    <w:rsid w:val="00593E76"/>
    <w:rsid w:val="00594C31"/>
    <w:rsid w:val="00594FEE"/>
    <w:rsid w:val="0059534B"/>
    <w:rsid w:val="005953F4"/>
    <w:rsid w:val="005960B4"/>
    <w:rsid w:val="0059636E"/>
    <w:rsid w:val="005971B0"/>
    <w:rsid w:val="005A1236"/>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142"/>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C1D"/>
    <w:rsid w:val="005F7EA4"/>
    <w:rsid w:val="006042F8"/>
    <w:rsid w:val="0060526C"/>
    <w:rsid w:val="00606328"/>
    <w:rsid w:val="0060652B"/>
    <w:rsid w:val="00606B84"/>
    <w:rsid w:val="00607120"/>
    <w:rsid w:val="00607407"/>
    <w:rsid w:val="00607F7B"/>
    <w:rsid w:val="00611998"/>
    <w:rsid w:val="00611C2E"/>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A47"/>
    <w:rsid w:val="00667A56"/>
    <w:rsid w:val="00667C83"/>
    <w:rsid w:val="00670185"/>
    <w:rsid w:val="00670375"/>
    <w:rsid w:val="0067066B"/>
    <w:rsid w:val="0067102D"/>
    <w:rsid w:val="00671A82"/>
    <w:rsid w:val="00673870"/>
    <w:rsid w:val="0067389F"/>
    <w:rsid w:val="00673BD3"/>
    <w:rsid w:val="00673D0A"/>
    <w:rsid w:val="00674D34"/>
    <w:rsid w:val="00675740"/>
    <w:rsid w:val="0067579A"/>
    <w:rsid w:val="00675CA2"/>
    <w:rsid w:val="00676178"/>
    <w:rsid w:val="0067669A"/>
    <w:rsid w:val="00677658"/>
    <w:rsid w:val="00681F45"/>
    <w:rsid w:val="00682C6C"/>
    <w:rsid w:val="00682E8D"/>
    <w:rsid w:val="006834A0"/>
    <w:rsid w:val="00683E33"/>
    <w:rsid w:val="006847B2"/>
    <w:rsid w:val="00684FF3"/>
    <w:rsid w:val="00685962"/>
    <w:rsid w:val="00685A30"/>
    <w:rsid w:val="00685C48"/>
    <w:rsid w:val="00687E34"/>
    <w:rsid w:val="006906E8"/>
    <w:rsid w:val="00691009"/>
    <w:rsid w:val="006912BB"/>
    <w:rsid w:val="0069171B"/>
    <w:rsid w:val="00692C09"/>
    <w:rsid w:val="00692FA3"/>
    <w:rsid w:val="00693101"/>
    <w:rsid w:val="0069380F"/>
    <w:rsid w:val="00693A0D"/>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448"/>
    <w:rsid w:val="006D4E1D"/>
    <w:rsid w:val="006D5516"/>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46"/>
    <w:rsid w:val="00842193"/>
    <w:rsid w:val="00842CDF"/>
    <w:rsid w:val="0084343E"/>
    <w:rsid w:val="008435A4"/>
    <w:rsid w:val="008435DB"/>
    <w:rsid w:val="00843892"/>
    <w:rsid w:val="00844010"/>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0C3F"/>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7C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38F"/>
    <w:rsid w:val="0091562B"/>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CA6"/>
    <w:rsid w:val="00936DF5"/>
    <w:rsid w:val="0093713C"/>
    <w:rsid w:val="009371F6"/>
    <w:rsid w:val="009374A0"/>
    <w:rsid w:val="00937B6A"/>
    <w:rsid w:val="00940B86"/>
    <w:rsid w:val="00940C2A"/>
    <w:rsid w:val="00941061"/>
    <w:rsid w:val="009414B2"/>
    <w:rsid w:val="00941728"/>
    <w:rsid w:val="00941924"/>
    <w:rsid w:val="00941B11"/>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2F9"/>
    <w:rsid w:val="00954425"/>
    <w:rsid w:val="009548D2"/>
    <w:rsid w:val="00954C8E"/>
    <w:rsid w:val="00955135"/>
    <w:rsid w:val="00955A1E"/>
    <w:rsid w:val="00955E87"/>
    <w:rsid w:val="00956D11"/>
    <w:rsid w:val="00957A00"/>
    <w:rsid w:val="00957B53"/>
    <w:rsid w:val="00960802"/>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8F2"/>
    <w:rsid w:val="00971CAE"/>
    <w:rsid w:val="00971E27"/>
    <w:rsid w:val="00971F12"/>
    <w:rsid w:val="00971F4A"/>
    <w:rsid w:val="009729DE"/>
    <w:rsid w:val="00972A99"/>
    <w:rsid w:val="00972C1A"/>
    <w:rsid w:val="009732B6"/>
    <w:rsid w:val="00973601"/>
    <w:rsid w:val="0097362A"/>
    <w:rsid w:val="00973BAB"/>
    <w:rsid w:val="00973FB1"/>
    <w:rsid w:val="0097573D"/>
    <w:rsid w:val="009771B9"/>
    <w:rsid w:val="009771FE"/>
    <w:rsid w:val="009775DB"/>
    <w:rsid w:val="00980234"/>
    <w:rsid w:val="0098097F"/>
    <w:rsid w:val="00981214"/>
    <w:rsid w:val="009813C4"/>
    <w:rsid w:val="00981540"/>
    <w:rsid w:val="0098244A"/>
    <w:rsid w:val="00983AF5"/>
    <w:rsid w:val="00984456"/>
    <w:rsid w:val="00984BDB"/>
    <w:rsid w:val="00985050"/>
    <w:rsid w:val="00985291"/>
    <w:rsid w:val="009858A0"/>
    <w:rsid w:val="00985FFB"/>
    <w:rsid w:val="009865B0"/>
    <w:rsid w:val="009873F3"/>
    <w:rsid w:val="00987E76"/>
    <w:rsid w:val="00990375"/>
    <w:rsid w:val="00990561"/>
    <w:rsid w:val="00990C42"/>
    <w:rsid w:val="009911A0"/>
    <w:rsid w:val="009918C0"/>
    <w:rsid w:val="009924E6"/>
    <w:rsid w:val="00992FAA"/>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AF"/>
    <w:rsid w:val="009B2CB5"/>
    <w:rsid w:val="009B3CA3"/>
    <w:rsid w:val="009B4A71"/>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7913"/>
    <w:rsid w:val="009D1309"/>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5CE"/>
    <w:rsid w:val="009E38B9"/>
    <w:rsid w:val="009E39FC"/>
    <w:rsid w:val="009E45F3"/>
    <w:rsid w:val="009E49AB"/>
    <w:rsid w:val="009E4A0F"/>
    <w:rsid w:val="009E5048"/>
    <w:rsid w:val="009E7100"/>
    <w:rsid w:val="009F031B"/>
    <w:rsid w:val="009F0660"/>
    <w:rsid w:val="009F06BA"/>
    <w:rsid w:val="009F0AB3"/>
    <w:rsid w:val="009F0AEC"/>
    <w:rsid w:val="009F0E95"/>
    <w:rsid w:val="009F10E4"/>
    <w:rsid w:val="009F18D0"/>
    <w:rsid w:val="009F1AA7"/>
    <w:rsid w:val="009F1DDE"/>
    <w:rsid w:val="009F1E5F"/>
    <w:rsid w:val="009F1FF7"/>
    <w:rsid w:val="009F2C5D"/>
    <w:rsid w:val="009F30E4"/>
    <w:rsid w:val="009F337A"/>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25B6"/>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665"/>
    <w:rsid w:val="00A1275F"/>
    <w:rsid w:val="00A12A5E"/>
    <w:rsid w:val="00A12B60"/>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022"/>
    <w:rsid w:val="00A21D46"/>
    <w:rsid w:val="00A21F69"/>
    <w:rsid w:val="00A22062"/>
    <w:rsid w:val="00A222D7"/>
    <w:rsid w:val="00A22548"/>
    <w:rsid w:val="00A225D9"/>
    <w:rsid w:val="00A22EB5"/>
    <w:rsid w:val="00A23E7B"/>
    <w:rsid w:val="00A24827"/>
    <w:rsid w:val="00A249DB"/>
    <w:rsid w:val="00A24F80"/>
    <w:rsid w:val="00A256DC"/>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C62"/>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2760"/>
    <w:rsid w:val="00A9306E"/>
    <w:rsid w:val="00A93710"/>
    <w:rsid w:val="00A937A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224E"/>
    <w:rsid w:val="00AE26C8"/>
    <w:rsid w:val="00AE2A87"/>
    <w:rsid w:val="00AE3822"/>
    <w:rsid w:val="00AE3B58"/>
    <w:rsid w:val="00AE3C7F"/>
    <w:rsid w:val="00AE4008"/>
    <w:rsid w:val="00AE43E4"/>
    <w:rsid w:val="00AE52DD"/>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0EA"/>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7086"/>
    <w:rsid w:val="00B07942"/>
    <w:rsid w:val="00B07E76"/>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3B7"/>
    <w:rsid w:val="00B2681D"/>
    <w:rsid w:val="00B2752E"/>
    <w:rsid w:val="00B30994"/>
    <w:rsid w:val="00B31071"/>
    <w:rsid w:val="00B31F34"/>
    <w:rsid w:val="00B32124"/>
    <w:rsid w:val="00B32672"/>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673"/>
    <w:rsid w:val="00BC2D3F"/>
    <w:rsid w:val="00BC2E4D"/>
    <w:rsid w:val="00BC354F"/>
    <w:rsid w:val="00BC3E6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D0A"/>
    <w:rsid w:val="00BD2920"/>
    <w:rsid w:val="00BD2C67"/>
    <w:rsid w:val="00BD3B55"/>
    <w:rsid w:val="00BD3FDD"/>
    <w:rsid w:val="00BD4817"/>
    <w:rsid w:val="00BD50E7"/>
    <w:rsid w:val="00BD5310"/>
    <w:rsid w:val="00BD5554"/>
    <w:rsid w:val="00BD56E2"/>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19AC"/>
    <w:rsid w:val="00C324F0"/>
    <w:rsid w:val="00C33115"/>
    <w:rsid w:val="00C33B35"/>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5FD2"/>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90796"/>
    <w:rsid w:val="00C9153B"/>
    <w:rsid w:val="00C91F69"/>
    <w:rsid w:val="00C9357A"/>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0AE"/>
    <w:rsid w:val="00CB68EF"/>
    <w:rsid w:val="00CB759C"/>
    <w:rsid w:val="00CB79A4"/>
    <w:rsid w:val="00CC0326"/>
    <w:rsid w:val="00CC0A8D"/>
    <w:rsid w:val="00CC173E"/>
    <w:rsid w:val="00CC18C4"/>
    <w:rsid w:val="00CC19EC"/>
    <w:rsid w:val="00CC1CF1"/>
    <w:rsid w:val="00CC3BAC"/>
    <w:rsid w:val="00CC518E"/>
    <w:rsid w:val="00CC584E"/>
    <w:rsid w:val="00CC5A5B"/>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B1A"/>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D67"/>
    <w:rsid w:val="00D23E36"/>
    <w:rsid w:val="00D24A14"/>
    <w:rsid w:val="00D25A2A"/>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497"/>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59B3"/>
    <w:rsid w:val="00D65BF2"/>
    <w:rsid w:val="00D65E4E"/>
    <w:rsid w:val="00D65EBA"/>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35F"/>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239C"/>
    <w:rsid w:val="00DF3688"/>
    <w:rsid w:val="00DF44E3"/>
    <w:rsid w:val="00DF5182"/>
    <w:rsid w:val="00DF6367"/>
    <w:rsid w:val="00DF749E"/>
    <w:rsid w:val="00E00AD1"/>
    <w:rsid w:val="00E00AE5"/>
    <w:rsid w:val="00E01503"/>
    <w:rsid w:val="00E020C1"/>
    <w:rsid w:val="00E02F60"/>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210"/>
    <w:rsid w:val="00E36717"/>
    <w:rsid w:val="00E3682E"/>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99"/>
    <w:rsid w:val="00E574A0"/>
    <w:rsid w:val="00E6008B"/>
    <w:rsid w:val="00E6044F"/>
    <w:rsid w:val="00E60526"/>
    <w:rsid w:val="00E6131E"/>
    <w:rsid w:val="00E61F49"/>
    <w:rsid w:val="00E6288F"/>
    <w:rsid w:val="00E62BC0"/>
    <w:rsid w:val="00E62E7F"/>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CF1"/>
    <w:rsid w:val="00EA625E"/>
    <w:rsid w:val="00EA7170"/>
    <w:rsid w:val="00EA7394"/>
    <w:rsid w:val="00EA7474"/>
    <w:rsid w:val="00EA7C34"/>
    <w:rsid w:val="00EA7CA6"/>
    <w:rsid w:val="00EA7FA5"/>
    <w:rsid w:val="00EB0B3D"/>
    <w:rsid w:val="00EB1E56"/>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0CC9"/>
    <w:rsid w:val="00EC165E"/>
    <w:rsid w:val="00EC1F0A"/>
    <w:rsid w:val="00EC22F7"/>
    <w:rsid w:val="00EC2345"/>
    <w:rsid w:val="00EC2CDE"/>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2B43"/>
    <w:rsid w:val="00EE2DA5"/>
    <w:rsid w:val="00EE4047"/>
    <w:rsid w:val="00EE54E6"/>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F00004"/>
    <w:rsid w:val="00F00565"/>
    <w:rsid w:val="00F00C96"/>
    <w:rsid w:val="00F01964"/>
    <w:rsid w:val="00F01D1E"/>
    <w:rsid w:val="00F04AA1"/>
    <w:rsid w:val="00F04FC3"/>
    <w:rsid w:val="00F06753"/>
    <w:rsid w:val="00F06F30"/>
    <w:rsid w:val="00F06FE4"/>
    <w:rsid w:val="00F0759D"/>
    <w:rsid w:val="00F10152"/>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626"/>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6E0B"/>
    <w:rsid w:val="00F274C5"/>
    <w:rsid w:val="00F332DF"/>
    <w:rsid w:val="00F339E3"/>
    <w:rsid w:val="00F34417"/>
    <w:rsid w:val="00F36AD3"/>
    <w:rsid w:val="00F36B23"/>
    <w:rsid w:val="00F36E1F"/>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28D"/>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791A"/>
    <w:rsid w:val="00F97D3E"/>
    <w:rsid w:val="00FA0498"/>
    <w:rsid w:val="00FA09B1"/>
    <w:rsid w:val="00FA0E41"/>
    <w:rsid w:val="00FA1297"/>
    <w:rsid w:val="00FA13F2"/>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6481FF-7EF5-4EC0-8531-F77432068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2279</TotalTime>
  <Pages>92</Pages>
  <Words>20430</Words>
  <Characters>116451</Characters>
  <Application>Microsoft Office Word</Application>
  <DocSecurity>0</DocSecurity>
  <Lines>970</Lines>
  <Paragraphs>273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136608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F-Mangyan</cp:lastModifiedBy>
  <cp:revision>1294</cp:revision>
  <cp:lastPrinted>2018-02-16T07:12:00Z</cp:lastPrinted>
  <dcterms:created xsi:type="dcterms:W3CDTF">2019-10-28T07:04:00Z</dcterms:created>
  <dcterms:modified xsi:type="dcterms:W3CDTF">2022-01-25T11:25:00Z</dcterms:modified>
</cp:coreProperties>
</file>